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CD73B5">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Pr="00ED6435">
        <w:rPr>
          <w:rFonts w:ascii="Arial" w:hAnsi="Arial" w:cs="Arial"/>
          <w:snapToGrid w:val="0"/>
        </w:rPr>
        <w:t>.....,</w:t>
      </w:r>
      <w:r w:rsidRPr="00ED6435">
        <w:rPr>
          <w:rFonts w:ascii="Arial" w:hAnsi="Arial" w:cs="Arial"/>
        </w:rPr>
        <w:t xml:space="preserve"> Pobočka </w:t>
      </w:r>
      <w:r w:rsidRPr="00ED6435">
        <w:rPr>
          <w:rFonts w:ascii="Arial" w:hAnsi="Arial" w:cs="Arial"/>
          <w:snapToGrid w:val="0"/>
        </w:rPr>
        <w:t>....., na adrese .....</w:t>
      </w:r>
      <w:r w:rsidRPr="00ED6435">
        <w:rPr>
          <w:rFonts w:ascii="Arial" w:hAnsi="Arial" w:cs="Arial"/>
        </w:rPr>
        <w:t xml:space="preserve"> </w:t>
      </w:r>
    </w:p>
    <w:p w14:paraId="2BB55C1B"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[jméno </w:t>
      </w:r>
      <w:r w:rsidRPr="00ED6435">
        <w:rPr>
          <w:rFonts w:ascii="Arial" w:hAnsi="Arial" w:cs="Arial"/>
          <w:iCs/>
        </w:rPr>
        <w:t>ředitele</w:t>
      </w:r>
      <w:r w:rsidRPr="00ED6435">
        <w:rPr>
          <w:rFonts w:ascii="Arial" w:hAnsi="Arial" w:cs="Arial"/>
        </w:rPr>
        <w:t xml:space="preserve"> KPÚ v případě, že Smlouvu podepisuje ředitel KPÚ</w:t>
      </w:r>
      <w:r w:rsidRPr="00ED6435">
        <w:rPr>
          <w:rFonts w:ascii="Arial" w:hAnsi="Arial" w:cs="Arial"/>
          <w:iCs/>
        </w:rPr>
        <w:t>] [jméno vedoucího</w:t>
      </w:r>
      <w:r w:rsidRPr="00ED6435">
        <w:rPr>
          <w:rFonts w:ascii="Arial" w:hAnsi="Arial" w:cs="Arial"/>
        </w:rPr>
        <w:t xml:space="preserve"> PK v případě, že Smlouvu podepisuje vedoucí PK</w:t>
      </w:r>
      <w:r w:rsidRPr="00ED6435">
        <w:rPr>
          <w:rFonts w:ascii="Arial" w:hAnsi="Arial" w:cs="Arial"/>
          <w:iCs/>
        </w:rPr>
        <w:t xml:space="preserve">] </w:t>
      </w:r>
    </w:p>
    <w:p w14:paraId="679B3B2B" w14:textId="56BB6C1A"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[příslušný zaměstnanec, KPÚ ….., Pobočka .....] </w:t>
      </w:r>
    </w:p>
    <w:p w14:paraId="4939C5C6" w14:textId="6F2F0D44"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Pr="00ED6435">
        <w:rPr>
          <w:rFonts w:ascii="Arial" w:hAnsi="Arial" w:cs="Arial"/>
        </w:rPr>
        <w:t xml:space="preserve">příslušný zaměstnanec, KPÚ ..., Pobočka </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CD73B5">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9374A3F"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0D26DC">
        <w:rPr>
          <w:rFonts w:ascii="Arial" w:hAnsi="Arial" w:cs="Arial"/>
          <w:b/>
          <w:bCs/>
        </w:rPr>
        <w:t>JPÚ</w:t>
      </w:r>
      <w:r w:rsidRPr="00116B93">
        <w:rPr>
          <w:rFonts w:ascii="Arial" w:hAnsi="Arial" w:cs="Arial"/>
          <w:b/>
          <w:bCs/>
        </w:rPr>
        <w:t xml:space="preserve"> </w:t>
      </w:r>
      <w:r w:rsidR="00B94C44">
        <w:rPr>
          <w:rFonts w:ascii="Arial" w:hAnsi="Arial" w:cs="Arial"/>
          <w:b/>
          <w:bCs/>
        </w:rPr>
        <w:t>– nedokončené scelovací řízení</w:t>
      </w:r>
      <w:r w:rsidR="0012712D">
        <w:rPr>
          <w:rFonts w:ascii="Arial" w:hAnsi="Arial" w:cs="Arial"/>
          <w:b/>
          <w:bCs/>
        </w:rPr>
        <w:t xml:space="preserve"> </w:t>
      </w:r>
      <w:r w:rsidR="004463B0">
        <w:rPr>
          <w:rFonts w:ascii="Arial" w:hAnsi="Arial" w:cs="Arial"/>
          <w:b/>
          <w:bCs/>
        </w:rPr>
        <w:t xml:space="preserve">a </w:t>
      </w:r>
      <w:r w:rsidR="004253DD">
        <w:rPr>
          <w:rFonts w:ascii="Arial" w:hAnsi="Arial" w:cs="Arial"/>
          <w:b/>
          <w:bCs/>
        </w:rPr>
        <w:t xml:space="preserve">upřesnění přídělu v </w:t>
      </w:r>
      <w:r w:rsidR="0012712D">
        <w:rPr>
          <w:rFonts w:ascii="Arial" w:hAnsi="Arial" w:cs="Arial"/>
          <w:b/>
          <w:bCs/>
        </w:rPr>
        <w:t xml:space="preserve"> </w:t>
      </w:r>
      <w:r w:rsidR="00B94C44">
        <w:rPr>
          <w:rFonts w:ascii="Arial" w:hAnsi="Arial" w:cs="Arial"/>
          <w:b/>
          <w:bCs/>
        </w:rPr>
        <w:t>k.ú. Plaveč</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94C44">
        <w:rPr>
          <w:rFonts w:ascii="Arial" w:hAnsi="Arial" w:cs="Arial"/>
        </w:rPr>
        <w:t xml:space="preserve">jednoduchých </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0DD7952"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0D26DC">
        <w:rPr>
          <w:rFonts w:ascii="Arial" w:hAnsi="Arial" w:cs="Arial"/>
          <w:b/>
          <w:bCs/>
          <w:szCs w:val="22"/>
        </w:rPr>
        <w:t>JPÚ</w:t>
      </w:r>
      <w:r w:rsidR="006208DB" w:rsidRPr="00350E82">
        <w:rPr>
          <w:rFonts w:ascii="Arial" w:hAnsi="Arial" w:cs="Arial"/>
          <w:b/>
          <w:bCs/>
          <w:szCs w:val="22"/>
        </w:rPr>
        <w:t xml:space="preserve"> </w:t>
      </w:r>
      <w:r w:rsidR="00721A64">
        <w:rPr>
          <w:rFonts w:ascii="Arial" w:hAnsi="Arial" w:cs="Arial"/>
          <w:b/>
          <w:bCs/>
          <w:szCs w:val="22"/>
        </w:rPr>
        <w:t xml:space="preserve">– nedokončené </w:t>
      </w:r>
      <w:r w:rsidR="00C079BE">
        <w:rPr>
          <w:rFonts w:ascii="Arial" w:hAnsi="Arial" w:cs="Arial"/>
          <w:b/>
          <w:bCs/>
          <w:szCs w:val="22"/>
        </w:rPr>
        <w:t>scelovací řízení</w:t>
      </w:r>
      <w:r w:rsidR="00886ED4">
        <w:rPr>
          <w:rFonts w:ascii="Arial" w:hAnsi="Arial" w:cs="Arial"/>
          <w:b/>
          <w:bCs/>
          <w:szCs w:val="22"/>
        </w:rPr>
        <w:t xml:space="preserve"> na části k.ú. Plaveč</w:t>
      </w:r>
      <w:r w:rsidR="00C079BE">
        <w:rPr>
          <w:rFonts w:ascii="Arial" w:hAnsi="Arial" w:cs="Arial"/>
          <w:b/>
          <w:bCs/>
          <w:szCs w:val="22"/>
        </w:rPr>
        <w:t xml:space="preserve"> </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649E3EE" w:rsidR="00117696" w:rsidRPr="00A2099A" w:rsidRDefault="0091239E" w:rsidP="00CD73B5">
      <w:pPr>
        <w:pStyle w:val="Claneka"/>
        <w:keepLines w:val="0"/>
        <w:widowControl/>
        <w:numPr>
          <w:ilvl w:val="2"/>
          <w:numId w:val="33"/>
        </w:numPr>
        <w:spacing w:before="120" w:after="120" w:line="240" w:lineRule="auto"/>
        <w:jc w:val="both"/>
        <w:rPr>
          <w:rFonts w:ascii="Arial" w:hAnsi="Arial" w:cs="Arial"/>
          <w:iCs/>
        </w:rPr>
      </w:pPr>
      <w:r w:rsidRPr="00A2099A">
        <w:rPr>
          <w:rFonts w:ascii="Arial" w:hAnsi="Arial" w:cs="Arial"/>
          <w:iCs/>
        </w:rPr>
        <w:t xml:space="preserve">zhotovení a dodání návrhu </w:t>
      </w:r>
      <w:r w:rsidR="00C079BE">
        <w:rPr>
          <w:rFonts w:ascii="Arial" w:hAnsi="Arial" w:cs="Arial"/>
          <w:iCs/>
        </w:rPr>
        <w:t xml:space="preserve">jednoduchých </w:t>
      </w:r>
      <w:r w:rsidRPr="00A2099A">
        <w:rPr>
          <w:rFonts w:ascii="Arial" w:hAnsi="Arial" w:cs="Arial"/>
          <w:iCs/>
        </w:rPr>
        <w:t xml:space="preserve">pozemkových úprav v k. ú. </w:t>
      </w:r>
      <w:r w:rsidR="00C079BE">
        <w:rPr>
          <w:rFonts w:ascii="Arial" w:hAnsi="Arial" w:cs="Arial"/>
          <w:iCs/>
        </w:rPr>
        <w:t>Plaveč</w:t>
      </w:r>
      <w:r w:rsidRPr="00A2099A">
        <w:rPr>
          <w:rFonts w:ascii="Arial" w:hAnsi="Arial" w:cs="Arial"/>
          <w:iCs/>
        </w:rPr>
        <w:t xml:space="preserve"> („</w:t>
      </w:r>
      <w:r w:rsidR="00690003" w:rsidRPr="00690003">
        <w:rPr>
          <w:rFonts w:ascii="Arial" w:hAnsi="Arial" w:cs="Arial"/>
          <w:b/>
          <w:bCs/>
          <w:iCs/>
        </w:rPr>
        <w:t>JPÚ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D911F7">
        <w:rPr>
          <w:rFonts w:ascii="Arial" w:hAnsi="Arial" w:cs="Arial"/>
          <w:iCs/>
        </w:rPr>
        <w:t xml:space="preserve">. V katastrálním území Plaveč </w:t>
      </w:r>
      <w:r w:rsidR="0093263F">
        <w:rPr>
          <w:rFonts w:ascii="Arial" w:hAnsi="Arial" w:cs="Arial"/>
          <w:iCs/>
        </w:rPr>
        <w:t>nebylo dokončeno scelovací řízení, scelovací operát</w:t>
      </w:r>
      <w:r w:rsidR="001C2AA7">
        <w:rPr>
          <w:rFonts w:ascii="Arial" w:hAnsi="Arial" w:cs="Arial"/>
          <w:iCs/>
        </w:rPr>
        <w:t xml:space="preserve"> je neúplný a nebyly provedeny všechny zeměměřické práce. V katastrálním území </w:t>
      </w:r>
      <w:r w:rsidR="00982337">
        <w:rPr>
          <w:rFonts w:ascii="Arial" w:hAnsi="Arial" w:cs="Arial"/>
          <w:iCs/>
        </w:rPr>
        <w:t>Plaveč proběhlo rovněž přídělové řízení</w:t>
      </w:r>
      <w:r w:rsidR="00690794">
        <w:rPr>
          <w:rFonts w:ascii="Arial" w:hAnsi="Arial" w:cs="Arial"/>
          <w:iCs/>
        </w:rPr>
        <w:t>.</w:t>
      </w:r>
      <w:r w:rsidR="00BE015C">
        <w:rPr>
          <w:rFonts w:ascii="Arial" w:hAnsi="Arial" w:cs="Arial"/>
          <w:iCs/>
        </w:rPr>
        <w:t xml:space="preserve"> Tato část katastr</w:t>
      </w:r>
      <w:r w:rsidR="003573AC">
        <w:rPr>
          <w:rFonts w:ascii="Arial" w:hAnsi="Arial" w:cs="Arial"/>
          <w:iCs/>
        </w:rPr>
        <w:t xml:space="preserve">álního území bude řešena samostatným správním řízením - upřesnění hranic pozemku přídělu. </w:t>
      </w:r>
      <w:r w:rsidR="00B076D4">
        <w:rPr>
          <w:rFonts w:ascii="Arial" w:hAnsi="Arial" w:cs="Arial"/>
          <w:iCs/>
        </w:rPr>
        <w:t xml:space="preserve">hledem k těmto skutečnostem bude zhotovitel </w:t>
      </w:r>
      <w:r w:rsidR="006C34D0">
        <w:rPr>
          <w:rFonts w:ascii="Arial" w:hAnsi="Arial" w:cs="Arial"/>
          <w:iCs/>
        </w:rPr>
        <w:t xml:space="preserve">při </w:t>
      </w:r>
      <w:r w:rsidR="00B076D4">
        <w:rPr>
          <w:rFonts w:ascii="Arial" w:hAnsi="Arial" w:cs="Arial"/>
          <w:iCs/>
        </w:rPr>
        <w:t>realizaci</w:t>
      </w:r>
      <w:r w:rsidR="006C34D0">
        <w:rPr>
          <w:rFonts w:ascii="Arial" w:hAnsi="Arial" w:cs="Arial"/>
          <w:iCs/>
        </w:rPr>
        <w:t xml:space="preserve"> veřejné zakázky postupovat v souladu s ustanoveními § 13 a 14 zákona </w:t>
      </w:r>
      <w:r w:rsidR="00565E3E">
        <w:rPr>
          <w:rFonts w:ascii="Arial" w:hAnsi="Arial" w:cs="Arial"/>
          <w:iCs/>
        </w:rPr>
        <w:t xml:space="preserve">č. 139/2002 Sb., o pozemkových úpravách a pozemkových úřadech a o změně zákona č. </w:t>
      </w:r>
      <w:r w:rsidR="005171FC">
        <w:rPr>
          <w:rFonts w:ascii="Arial" w:hAnsi="Arial" w:cs="Arial"/>
          <w:iCs/>
        </w:rPr>
        <w:t xml:space="preserve">229/1991 Sb., o úpravě vlastnických vztahů k půdě a jinému </w:t>
      </w:r>
      <w:r w:rsidR="00BB5710">
        <w:rPr>
          <w:rFonts w:ascii="Arial" w:hAnsi="Arial" w:cs="Arial"/>
          <w:iCs/>
        </w:rPr>
        <w:t>zemědělskému majetku, ve znění pozdějších předpisů; a</w:t>
      </w:r>
      <w:r w:rsidR="00B076D4">
        <w:rPr>
          <w:rFonts w:ascii="Arial" w:hAnsi="Arial" w:cs="Arial"/>
          <w:iCs/>
        </w:rPr>
        <w:t xml:space="preserve"> </w:t>
      </w:r>
      <w:r w:rsidR="0093263F">
        <w:rPr>
          <w:rFonts w:ascii="Arial" w:hAnsi="Arial" w:cs="Arial"/>
          <w:iCs/>
        </w:rPr>
        <w:t xml:space="preserve">  </w:t>
      </w:r>
    </w:p>
    <w:p w14:paraId="5BDAC862" w14:textId="7BB9DA54" w:rsidR="00354192" w:rsidRPr="00A2099A" w:rsidRDefault="0091239E" w:rsidP="00CD73B5">
      <w:pPr>
        <w:pStyle w:val="Claneka"/>
        <w:keepLines w:val="0"/>
        <w:widowControl/>
        <w:numPr>
          <w:ilvl w:val="2"/>
          <w:numId w:val="3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r w:rsidR="00D911F7">
        <w:rPr>
          <w:rFonts w:ascii="Arial" w:hAnsi="Arial" w:cs="Arial"/>
          <w:iCs/>
        </w:rPr>
        <w:t xml:space="preserve">JPÚ </w:t>
      </w:r>
      <w:r w:rsidRPr="00A2099A">
        <w:rPr>
          <w:rFonts w:ascii="Arial" w:hAnsi="Arial" w:cs="Arial"/>
          <w:iCs/>
        </w:rPr>
        <w:t>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5FF95168" w14:textId="77777777" w:rsidR="009162C3" w:rsidRPr="00ED6435" w:rsidRDefault="009162C3" w:rsidP="009162C3">
      <w:pPr>
        <w:pStyle w:val="Level2"/>
        <w:numPr>
          <w:ilvl w:val="0"/>
          <w:numId w:val="0"/>
        </w:numPr>
        <w:spacing w:before="120" w:after="120" w:line="240" w:lineRule="auto"/>
        <w:ind w:left="567"/>
        <w:jc w:val="both"/>
        <w:rPr>
          <w:rFonts w:ascii="Arial" w:hAnsi="Arial" w:cs="Arial"/>
          <w:szCs w:val="22"/>
        </w:rPr>
      </w:pP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6BE6B9EB"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 xml:space="preserve">příslušné dílčí </w:t>
      </w:r>
      <w:r w:rsidR="0008284F" w:rsidRPr="00E81EB4">
        <w:rPr>
          <w:rFonts w:ascii="Arial" w:hAnsi="Arial" w:cs="Arial"/>
          <w:szCs w:val="22"/>
        </w:rPr>
        <w:lastRenderedPageBreak/>
        <w:t>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3F1B8F">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CF0C22A" w14:textId="77777777" w:rsidR="00D951CC" w:rsidRPr="00C62699" w:rsidRDefault="00D951CC" w:rsidP="00D951CC">
      <w:pPr>
        <w:pStyle w:val="Level2"/>
        <w:numPr>
          <w:ilvl w:val="0"/>
          <w:numId w:val="0"/>
        </w:numPr>
        <w:spacing w:before="120" w:after="120" w:line="240" w:lineRule="auto"/>
        <w:ind w:left="567"/>
        <w:jc w:val="both"/>
        <w:rPr>
          <w:rFonts w:ascii="Arial" w:hAnsi="Arial" w:cs="Arial"/>
          <w:szCs w:val="22"/>
        </w:rPr>
      </w:pPr>
    </w:p>
    <w:p w14:paraId="76023A1A" w14:textId="37811CFC"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644773">
        <w:rPr>
          <w:rFonts w:ascii="Arial" w:hAnsi="Arial" w:cs="Arial"/>
        </w:rPr>
        <w:t>Znojmo</w:t>
      </w:r>
      <w:r w:rsidR="00B47209">
        <w:rPr>
          <w:rFonts w:ascii="Arial" w:hAnsi="Arial" w:cs="Arial"/>
        </w:rPr>
        <w:t xml:space="preserve">, KPÚ pro </w:t>
      </w:r>
      <w:r w:rsidR="00644773">
        <w:rPr>
          <w:rFonts w:ascii="Arial" w:hAnsi="Arial" w:cs="Arial"/>
        </w:rPr>
        <w:t>Jihomoravský kraj</w:t>
      </w:r>
      <w:r w:rsidR="00E56963">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CD73B5">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CD73B5">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CD73B5">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CD73B5">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539C2A2B" w14:textId="77777777" w:rsidR="00D951CC" w:rsidRDefault="00D951CC" w:rsidP="00D951CC">
      <w:pPr>
        <w:pStyle w:val="Level2"/>
        <w:numPr>
          <w:ilvl w:val="0"/>
          <w:numId w:val="0"/>
        </w:numPr>
        <w:spacing w:before="120" w:after="120" w:line="240" w:lineRule="auto"/>
        <w:ind w:left="567"/>
        <w:jc w:val="both"/>
        <w:rPr>
          <w:rFonts w:ascii="Arial" w:hAnsi="Arial" w:cs="Arial"/>
          <w:bCs/>
          <w:iCs/>
          <w:snapToGrid/>
          <w:szCs w:val="22"/>
        </w:rPr>
      </w:pPr>
    </w:p>
    <w:p w14:paraId="41E53644" w14:textId="77777777" w:rsidR="00D951CC" w:rsidRPr="00ED6435" w:rsidRDefault="00D951CC" w:rsidP="00D951CC">
      <w:pPr>
        <w:pStyle w:val="Level2"/>
        <w:numPr>
          <w:ilvl w:val="0"/>
          <w:numId w:val="0"/>
        </w:numPr>
        <w:spacing w:before="120" w:after="120" w:line="240" w:lineRule="auto"/>
        <w:ind w:left="567"/>
        <w:jc w:val="both"/>
        <w:rPr>
          <w:rFonts w:ascii="Arial" w:hAnsi="Arial" w:cs="Arial"/>
          <w:bCs/>
          <w:iCs/>
          <w:snapToGrid/>
          <w:szCs w:val="22"/>
        </w:rPr>
      </w:pP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lastRenderedPageBreak/>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38AB9901"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w:t>
      </w:r>
      <w:r w:rsidR="003868E7">
        <w:rPr>
          <w:rFonts w:ascii="Arial" w:hAnsi="Arial" w:cs="Arial"/>
          <w:szCs w:val="22"/>
        </w:rPr>
        <w:t>.</w:t>
      </w:r>
      <w:r w:rsidRPr="009C22D3">
        <w:rPr>
          <w:rFonts w:ascii="Arial" w:hAnsi="Arial" w:cs="Arial"/>
          <w:szCs w:val="22"/>
        </w:rPr>
        <w:t xml:space="preserve">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D4F929A"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w:t>
      </w:r>
      <w:r w:rsidR="008547B8">
        <w:rPr>
          <w:rFonts w:ascii="Arial" w:hAnsi="Arial" w:cs="Arial"/>
          <w:szCs w:val="22"/>
        </w:rPr>
        <w:t>.</w:t>
      </w:r>
      <w:r w:rsidRPr="009C22D3">
        <w:rPr>
          <w:rFonts w:ascii="Arial" w:hAnsi="Arial" w:cs="Arial"/>
          <w:szCs w:val="22"/>
        </w:rPr>
        <w:t xml:space="preserve"> </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CD73B5">
      <w:pPr>
        <w:pStyle w:val="Claneka"/>
        <w:keepLines w:val="0"/>
        <w:widowControl/>
        <w:numPr>
          <w:ilvl w:val="2"/>
          <w:numId w:val="3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CD73B5">
      <w:pPr>
        <w:pStyle w:val="Claneka"/>
        <w:keepLines w:val="0"/>
        <w:widowControl/>
        <w:numPr>
          <w:ilvl w:val="2"/>
          <w:numId w:val="3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4DFC722" w:rsidR="0008597D" w:rsidRPr="009060BB" w:rsidRDefault="0074211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74211E">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AB317A2" w:rsidR="00B022EF" w:rsidRPr="009060BB" w:rsidRDefault="0074211E"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4211E">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CD73B5">
      <w:pPr>
        <w:pStyle w:val="Claneka"/>
        <w:keepLines w:val="0"/>
        <w:widowControl/>
        <w:numPr>
          <w:ilvl w:val="2"/>
          <w:numId w:val="5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CD73B5">
      <w:pPr>
        <w:pStyle w:val="Claneka"/>
        <w:keepLines w:val="0"/>
        <w:widowControl/>
        <w:numPr>
          <w:ilvl w:val="2"/>
          <w:numId w:val="5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CD73B5">
      <w:pPr>
        <w:pStyle w:val="Claneka"/>
        <w:keepLines w:val="0"/>
        <w:widowControl/>
        <w:numPr>
          <w:ilvl w:val="2"/>
          <w:numId w:val="5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28DE4B93" w14:textId="34BE7A3B" w:rsidR="00DC0BD4" w:rsidRPr="00753F6D" w:rsidRDefault="00B9128B" w:rsidP="008E622B">
      <w:pPr>
        <w:pStyle w:val="Claneka"/>
        <w:spacing w:before="120" w:after="120"/>
        <w:ind w:left="1985"/>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AC2B40">
        <w:rPr>
          <w:rFonts w:ascii="Arial" w:hAnsi="Arial" w:cs="Arial"/>
        </w:rPr>
        <w:t>.</w:t>
      </w:r>
      <w:r w:rsidR="00753F6D">
        <w:rPr>
          <w:rFonts w:ascii="Arial" w:hAnsi="Arial" w:cs="Arial"/>
        </w:rPr>
        <w:t xml:space="preserve"> </w:t>
      </w:r>
      <w:r w:rsidR="004D5A7E" w:rsidRPr="00753F6D">
        <w:rPr>
          <w:rFonts w:ascii="Arial" w:hAnsi="Arial" w:cs="Arial"/>
        </w:rPr>
        <w:t xml:space="preserve">Revize základního polohového </w:t>
      </w:r>
      <w:r w:rsidR="00EA01AF" w:rsidRPr="00753F6D">
        <w:rPr>
          <w:rFonts w:ascii="Arial" w:hAnsi="Arial" w:cs="Arial"/>
        </w:rPr>
        <w:t>bodového pole (ZPBP) a zhušťovacích bodů</w:t>
      </w:r>
      <w:r w:rsidR="005217D6" w:rsidRPr="00753F6D">
        <w:rPr>
          <w:rFonts w:ascii="Arial" w:hAnsi="Arial" w:cs="Arial"/>
        </w:rPr>
        <w:t xml:space="preserve"> (ZhB) bude provedena v celkovém počtu </w:t>
      </w:r>
      <w:r w:rsidR="00E97060" w:rsidRPr="00753F6D">
        <w:rPr>
          <w:rFonts w:ascii="Arial" w:hAnsi="Arial" w:cs="Arial"/>
        </w:rPr>
        <w:t xml:space="preserve">šesti (6) bodů (5x </w:t>
      </w:r>
      <w:r w:rsidR="00517227" w:rsidRPr="00753F6D">
        <w:rPr>
          <w:rFonts w:ascii="Arial" w:hAnsi="Arial" w:cs="Arial"/>
        </w:rPr>
        <w:t>ZPBP a 1x Z</w:t>
      </w:r>
      <w:r w:rsidR="00DC0BD4" w:rsidRPr="00753F6D">
        <w:rPr>
          <w:rFonts w:ascii="Arial" w:hAnsi="Arial" w:cs="Arial"/>
        </w:rPr>
        <w:t>h</w:t>
      </w:r>
      <w:r w:rsidR="00517227" w:rsidRPr="00753F6D">
        <w:rPr>
          <w:rFonts w:ascii="Arial" w:hAnsi="Arial" w:cs="Arial"/>
        </w:rPr>
        <w:t xml:space="preserve">B) a revize </w:t>
      </w:r>
      <w:r w:rsidR="009A4BE9" w:rsidRPr="00753F6D">
        <w:rPr>
          <w:rFonts w:ascii="Arial" w:hAnsi="Arial" w:cs="Arial"/>
        </w:rPr>
        <w:t>jednoho (1) bodu podrobného polohového bodového pole (PPBP)</w:t>
      </w:r>
      <w:r w:rsidR="00DC0BD4" w:rsidRPr="00753F6D">
        <w:rPr>
          <w:rFonts w:ascii="Arial" w:hAnsi="Arial" w:cs="Arial"/>
        </w:rPr>
        <w:t xml:space="preserve">. </w:t>
      </w:r>
    </w:p>
    <w:p w14:paraId="63695BAA" w14:textId="77777777" w:rsidR="0071035E" w:rsidRPr="00753F6D" w:rsidRDefault="00DC0BD4" w:rsidP="007E158A">
      <w:pPr>
        <w:pStyle w:val="Claneka"/>
        <w:spacing w:before="120" w:after="120"/>
        <w:ind w:left="1985"/>
        <w:jc w:val="both"/>
        <w:rPr>
          <w:rFonts w:ascii="Arial" w:hAnsi="Arial" w:cs="Arial"/>
        </w:rPr>
      </w:pPr>
      <w:r w:rsidRPr="00753F6D">
        <w:rPr>
          <w:rFonts w:ascii="Arial" w:hAnsi="Arial" w:cs="Arial"/>
        </w:rPr>
        <w:lastRenderedPageBreak/>
        <w:t xml:space="preserve">Revize bodového pole v rámci </w:t>
      </w:r>
      <w:r w:rsidR="00A74DEE" w:rsidRPr="00753F6D">
        <w:rPr>
          <w:rFonts w:ascii="Arial" w:hAnsi="Arial" w:cs="Arial"/>
        </w:rPr>
        <w:t>JPÚ Plaveč – nedokončené scelovací řízení se bude týkat těchto bodů:</w:t>
      </w:r>
    </w:p>
    <w:p w14:paraId="037A8BF7" w14:textId="3C830B28" w:rsidR="00E81781" w:rsidRPr="00753F6D" w:rsidRDefault="0071035E" w:rsidP="007E158A">
      <w:pPr>
        <w:pStyle w:val="Claneka"/>
        <w:spacing w:before="120" w:after="120"/>
        <w:ind w:left="1985"/>
        <w:jc w:val="both"/>
        <w:rPr>
          <w:rFonts w:ascii="Arial" w:hAnsi="Arial" w:cs="Arial"/>
        </w:rPr>
      </w:pPr>
      <w:r w:rsidRPr="00753F6D">
        <w:rPr>
          <w:rFonts w:ascii="Arial" w:hAnsi="Arial" w:cs="Arial"/>
        </w:rPr>
        <w:t xml:space="preserve">- trigonometrické body </w:t>
      </w:r>
      <w:r w:rsidR="00E81781" w:rsidRPr="00753F6D">
        <w:rPr>
          <w:rFonts w:ascii="Arial" w:hAnsi="Arial" w:cs="Arial"/>
        </w:rPr>
        <w:t>(</w:t>
      </w:r>
      <w:r w:rsidRPr="00753F6D">
        <w:rPr>
          <w:rFonts w:ascii="Arial" w:hAnsi="Arial" w:cs="Arial"/>
        </w:rPr>
        <w:t xml:space="preserve">TB) č. 22, 29, </w:t>
      </w:r>
      <w:r w:rsidR="00157FF9" w:rsidRPr="00753F6D">
        <w:rPr>
          <w:rFonts w:ascii="Arial" w:hAnsi="Arial" w:cs="Arial"/>
        </w:rPr>
        <w:t xml:space="preserve">35 a zajišťovací bod číslo 22.1 k trigonometrickému </w:t>
      </w:r>
      <w:r w:rsidR="00E81781" w:rsidRPr="00753F6D">
        <w:rPr>
          <w:rFonts w:ascii="Arial" w:hAnsi="Arial" w:cs="Arial"/>
        </w:rPr>
        <w:t>bodu č. 22</w:t>
      </w:r>
      <w:r w:rsidR="00816748" w:rsidRPr="00753F6D">
        <w:rPr>
          <w:rFonts w:ascii="Arial" w:hAnsi="Arial" w:cs="Arial"/>
        </w:rPr>
        <w:t xml:space="preserve"> (</w:t>
      </w:r>
      <w:r w:rsidR="002108B9" w:rsidRPr="00753F6D">
        <w:rPr>
          <w:rFonts w:ascii="Arial" w:hAnsi="Arial" w:cs="Arial"/>
        </w:rPr>
        <w:t>triangulační list číslo 4324);</w:t>
      </w:r>
    </w:p>
    <w:p w14:paraId="2E472619" w14:textId="77777777" w:rsidR="009423A1" w:rsidRPr="00753F6D" w:rsidRDefault="002108B9" w:rsidP="007E158A">
      <w:pPr>
        <w:pStyle w:val="Claneka"/>
        <w:spacing w:before="120" w:after="120"/>
        <w:ind w:left="1985"/>
        <w:jc w:val="both"/>
        <w:rPr>
          <w:rFonts w:ascii="Arial" w:hAnsi="Arial" w:cs="Arial"/>
        </w:rPr>
      </w:pPr>
      <w:r w:rsidRPr="00753F6D">
        <w:rPr>
          <w:rFonts w:ascii="Arial" w:hAnsi="Arial" w:cs="Arial"/>
        </w:rPr>
        <w:t xml:space="preserve">- trigonometrický </w:t>
      </w:r>
      <w:r w:rsidR="00B611EA" w:rsidRPr="00753F6D">
        <w:rPr>
          <w:rFonts w:ascii="Arial" w:hAnsi="Arial" w:cs="Arial"/>
        </w:rPr>
        <w:t xml:space="preserve">bod (TB) č. 23 a zhušťovací bod (ZhB) </w:t>
      </w:r>
      <w:r w:rsidR="00322D9D" w:rsidRPr="00753F6D">
        <w:rPr>
          <w:rFonts w:ascii="Arial" w:hAnsi="Arial" w:cs="Arial"/>
        </w:rPr>
        <w:t xml:space="preserve">217 (triangulační list </w:t>
      </w:r>
      <w:r w:rsidR="009423A1" w:rsidRPr="00753F6D">
        <w:rPr>
          <w:rFonts w:ascii="Arial" w:hAnsi="Arial" w:cs="Arial"/>
        </w:rPr>
        <w:t>číslo 4319);</w:t>
      </w:r>
    </w:p>
    <w:p w14:paraId="2F56F9BB" w14:textId="77777777" w:rsidR="007737CE" w:rsidRPr="00753F6D" w:rsidRDefault="009423A1" w:rsidP="007E158A">
      <w:pPr>
        <w:pStyle w:val="Claneka"/>
        <w:spacing w:before="120" w:after="120"/>
        <w:ind w:left="1985"/>
        <w:jc w:val="both"/>
        <w:rPr>
          <w:rFonts w:ascii="Arial" w:hAnsi="Arial" w:cs="Arial"/>
        </w:rPr>
      </w:pPr>
      <w:r w:rsidRPr="00753F6D">
        <w:rPr>
          <w:rFonts w:ascii="Arial" w:hAnsi="Arial" w:cs="Arial"/>
        </w:rPr>
        <w:t xml:space="preserve">- PPBP </w:t>
      </w:r>
      <w:r w:rsidR="007737CE" w:rsidRPr="00753F6D">
        <w:rPr>
          <w:rFonts w:ascii="Arial" w:hAnsi="Arial" w:cs="Arial"/>
        </w:rPr>
        <w:t>–</w:t>
      </w:r>
      <w:r w:rsidRPr="00753F6D">
        <w:rPr>
          <w:rFonts w:ascii="Arial" w:hAnsi="Arial" w:cs="Arial"/>
        </w:rPr>
        <w:t xml:space="preserve"> číslo</w:t>
      </w:r>
      <w:r w:rsidR="007737CE" w:rsidRPr="00753F6D">
        <w:rPr>
          <w:rFonts w:ascii="Arial" w:hAnsi="Arial" w:cs="Arial"/>
        </w:rPr>
        <w:t xml:space="preserve"> bodu 560.</w:t>
      </w:r>
    </w:p>
    <w:p w14:paraId="37A50A19" w14:textId="77777777" w:rsidR="009125B4" w:rsidRPr="00753F6D" w:rsidRDefault="007737CE" w:rsidP="007E158A">
      <w:pPr>
        <w:pStyle w:val="Claneka"/>
        <w:keepLines w:val="0"/>
        <w:widowControl/>
        <w:spacing w:before="120" w:after="120" w:line="240" w:lineRule="auto"/>
        <w:ind w:left="1985"/>
        <w:jc w:val="both"/>
        <w:rPr>
          <w:rFonts w:ascii="Arial" w:hAnsi="Arial" w:cs="Arial"/>
        </w:rPr>
      </w:pPr>
      <w:r w:rsidRPr="00753F6D">
        <w:rPr>
          <w:rFonts w:ascii="Arial" w:hAnsi="Arial" w:cs="Arial"/>
        </w:rPr>
        <w:t xml:space="preserve">Doplnění stávajícího </w:t>
      </w:r>
      <w:r w:rsidR="001A5577" w:rsidRPr="00753F6D">
        <w:rPr>
          <w:rFonts w:ascii="Arial" w:hAnsi="Arial" w:cs="Arial"/>
        </w:rPr>
        <w:t xml:space="preserve">podrobného polohového </w:t>
      </w:r>
      <w:r w:rsidR="00C169DE" w:rsidRPr="00753F6D">
        <w:rPr>
          <w:rFonts w:ascii="Arial" w:hAnsi="Arial" w:cs="Arial"/>
        </w:rPr>
        <w:t xml:space="preserve">bodového pole bude provedeno </w:t>
      </w:r>
      <w:r w:rsidR="009125B4" w:rsidRPr="00753F6D">
        <w:rPr>
          <w:rFonts w:ascii="Arial" w:hAnsi="Arial" w:cs="Arial"/>
        </w:rPr>
        <w:t>pěti (5) body PPBP.</w:t>
      </w:r>
    </w:p>
    <w:p w14:paraId="19F4AFFE" w14:textId="4E7C6C20" w:rsidR="00B9128B" w:rsidRPr="00764100" w:rsidRDefault="00B9128B" w:rsidP="00CD73B5">
      <w:pPr>
        <w:pStyle w:val="Claneka"/>
        <w:keepLines w:val="0"/>
        <w:widowControl/>
        <w:numPr>
          <w:ilvl w:val="4"/>
          <w:numId w:val="22"/>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A63FCC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r w:rsidR="0014449F">
        <w:rPr>
          <w:rFonts w:ascii="Arial" w:hAnsi="Arial" w:cs="Arial"/>
          <w:szCs w:val="22"/>
        </w:rPr>
        <w:t xml:space="preserve">JPÚ </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CD73B5">
      <w:pPr>
        <w:pStyle w:val="Claneka"/>
        <w:keepLines w:val="0"/>
        <w:widowControl/>
        <w:numPr>
          <w:ilvl w:val="4"/>
          <w:numId w:val="24"/>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A11D059" w:rsidR="00B9128B" w:rsidRPr="00764100" w:rsidRDefault="00CF4F60" w:rsidP="00CD73B5">
      <w:pPr>
        <w:pStyle w:val="Claneka"/>
        <w:keepLines w:val="0"/>
        <w:widowControl/>
        <w:numPr>
          <w:ilvl w:val="4"/>
          <w:numId w:val="24"/>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w:t>
      </w:r>
      <w:r w:rsidR="00C75211">
        <w:rPr>
          <w:rFonts w:ascii="Arial" w:hAnsi="Arial" w:cs="Arial"/>
        </w:rPr>
        <w:t xml:space="preserve">JPÚ. </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CD73B5">
      <w:pPr>
        <w:pStyle w:val="Claneka"/>
        <w:keepLines w:val="0"/>
        <w:widowControl/>
        <w:numPr>
          <w:ilvl w:val="4"/>
          <w:numId w:val="24"/>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45B3BBA" w:rsidR="006B518C" w:rsidRPr="00764100" w:rsidRDefault="006B518C"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0872BA55"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C75211">
        <w:rPr>
          <w:rFonts w:ascii="Arial" w:hAnsi="Arial" w:cs="Arial"/>
          <w:szCs w:val="22"/>
        </w:rPr>
        <w:t>JPÚ</w:t>
      </w:r>
      <w:r w:rsidRPr="00764100">
        <w:rPr>
          <w:rFonts w:ascii="Arial" w:hAnsi="Arial" w:cs="Arial"/>
          <w:szCs w:val="22"/>
        </w:rPr>
        <w:t>:</w:t>
      </w:r>
      <w:bookmarkEnd w:id="60"/>
      <w:bookmarkEnd w:id="61"/>
      <w:bookmarkEnd w:id="62"/>
    </w:p>
    <w:p w14:paraId="54CC2BFA" w14:textId="67D347D6" w:rsidR="00B9128B" w:rsidRPr="00764100" w:rsidRDefault="00B9128B" w:rsidP="00CD73B5">
      <w:pPr>
        <w:pStyle w:val="Claneka"/>
        <w:keepLines w:val="0"/>
        <w:widowControl/>
        <w:numPr>
          <w:ilvl w:val="4"/>
          <w:numId w:val="25"/>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C75211">
        <w:rPr>
          <w:rFonts w:ascii="Arial" w:hAnsi="Arial" w:cs="Arial"/>
        </w:rPr>
        <w:t xml:space="preserve">dvou </w:t>
      </w:r>
      <w:r w:rsidR="00F33B88" w:rsidRPr="00764100">
        <w:rPr>
          <w:rFonts w:ascii="Arial" w:hAnsi="Arial" w:cs="Arial"/>
        </w:rPr>
        <w:t xml:space="preserve"> </w:t>
      </w:r>
      <w:r w:rsidR="00312BA6">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312BA6">
        <w:rPr>
          <w:rFonts w:ascii="Arial" w:hAnsi="Arial" w:cs="Arial"/>
        </w:rPr>
        <w:t>ů</w:t>
      </w:r>
      <w:r w:rsidRPr="00764100">
        <w:rPr>
          <w:rFonts w:ascii="Arial" w:hAnsi="Arial" w:cs="Arial"/>
        </w:rPr>
        <w:t xml:space="preserve"> od doručení výzvy Objednatele Zhotoviteli;</w:t>
      </w:r>
    </w:p>
    <w:p w14:paraId="30E1AF88" w14:textId="21B5007F" w:rsidR="00962A2E" w:rsidRPr="00764100" w:rsidRDefault="00B9128B" w:rsidP="00CD73B5">
      <w:pPr>
        <w:pStyle w:val="Claneka"/>
        <w:keepLines w:val="0"/>
        <w:widowControl/>
        <w:numPr>
          <w:ilvl w:val="4"/>
          <w:numId w:val="25"/>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890932">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890932">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CD73B5">
      <w:pPr>
        <w:pStyle w:val="Claneka"/>
        <w:keepLines w:val="0"/>
        <w:widowControl/>
        <w:numPr>
          <w:ilvl w:val="4"/>
          <w:numId w:val="25"/>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CD73B5">
      <w:pPr>
        <w:pStyle w:val="Claneka"/>
        <w:keepLines w:val="0"/>
        <w:widowControl/>
        <w:numPr>
          <w:ilvl w:val="4"/>
          <w:numId w:val="25"/>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Default="00B9128B" w:rsidP="00CD73B5">
      <w:pPr>
        <w:pStyle w:val="Claneka"/>
        <w:keepLines w:val="0"/>
        <w:widowControl/>
        <w:numPr>
          <w:ilvl w:val="4"/>
          <w:numId w:val="25"/>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2868BE55" w14:textId="37E0D504" w:rsidR="00630E2D" w:rsidRPr="00630E2D" w:rsidRDefault="00630E2D" w:rsidP="00CD73B5">
      <w:pPr>
        <w:numPr>
          <w:ilvl w:val="4"/>
          <w:numId w:val="25"/>
        </w:numPr>
        <w:tabs>
          <w:tab w:val="clear" w:pos="1008"/>
        </w:tabs>
        <w:spacing w:line="240" w:lineRule="auto"/>
        <w:ind w:left="1985" w:hanging="567"/>
        <w:jc w:val="both"/>
        <w:rPr>
          <w:rFonts w:ascii="Arial" w:hAnsi="Arial" w:cs="Arial"/>
        </w:rPr>
      </w:pPr>
      <w:r w:rsidRPr="00630E2D">
        <w:rPr>
          <w:rFonts w:ascii="Arial" w:hAnsi="Arial" w:cs="Arial"/>
        </w:rPr>
        <w:t xml:space="preserve">Objednatel stanovil předběžný obvod pozemkových úprav. Teprve po zaměření skutečného stavu a prošetření všech podkladů </w:t>
      </w:r>
      <w:r w:rsidRPr="00E42552">
        <w:rPr>
          <w:rFonts w:ascii="Arial" w:hAnsi="Arial" w:cs="Arial"/>
        </w:rPr>
        <w:t>ke scelovacím</w:t>
      </w:r>
      <w:r w:rsidR="0085426B">
        <w:rPr>
          <w:rFonts w:ascii="Arial" w:hAnsi="Arial" w:cs="Arial"/>
        </w:rPr>
        <w:t>u</w:t>
      </w:r>
      <w:r w:rsidR="008F3306" w:rsidRPr="00E42552">
        <w:rPr>
          <w:rFonts w:ascii="Arial" w:hAnsi="Arial" w:cs="Arial"/>
        </w:rPr>
        <w:t xml:space="preserve"> </w:t>
      </w:r>
      <w:r w:rsidRPr="00630E2D">
        <w:rPr>
          <w:rFonts w:ascii="Arial" w:hAnsi="Arial" w:cs="Arial"/>
        </w:rPr>
        <w:t xml:space="preserve">řízení bude definitivně určen obvod pozemkových úprav na základě konzultace s katastrálním úřadem. Předpokládaná výměra pozemků v obvodu pozemkových úprav činí </w:t>
      </w:r>
      <w:r w:rsidR="00AA59FA">
        <w:rPr>
          <w:rFonts w:ascii="Arial" w:hAnsi="Arial" w:cs="Arial"/>
        </w:rPr>
        <w:t>419</w:t>
      </w:r>
      <w:r w:rsidRPr="00630E2D">
        <w:rPr>
          <w:rFonts w:ascii="Arial" w:hAnsi="Arial" w:cs="Arial"/>
        </w:rPr>
        <w:t xml:space="preserve"> ha. </w:t>
      </w:r>
    </w:p>
    <w:p w14:paraId="555A868A" w14:textId="6080AA61" w:rsidR="00630E2D" w:rsidRPr="00630E2D" w:rsidRDefault="00630E2D" w:rsidP="00CD73B5">
      <w:pPr>
        <w:numPr>
          <w:ilvl w:val="4"/>
          <w:numId w:val="25"/>
        </w:numPr>
        <w:tabs>
          <w:tab w:val="clear" w:pos="1008"/>
        </w:tabs>
        <w:spacing w:line="240" w:lineRule="auto"/>
        <w:ind w:left="1985" w:hanging="567"/>
        <w:jc w:val="both"/>
        <w:rPr>
          <w:rFonts w:ascii="Arial" w:hAnsi="Arial" w:cs="Arial"/>
        </w:rPr>
      </w:pPr>
      <w:r w:rsidRPr="00630E2D">
        <w:rPr>
          <w:rFonts w:ascii="Arial" w:hAnsi="Arial" w:cs="Arial"/>
        </w:rPr>
        <w:t>V příloze č. 5</w:t>
      </w:r>
      <w:r w:rsidR="00423EF1">
        <w:rPr>
          <w:rFonts w:ascii="Arial" w:hAnsi="Arial" w:cs="Arial"/>
        </w:rPr>
        <w:t>a</w:t>
      </w:r>
      <w:r w:rsidRPr="00630E2D">
        <w:rPr>
          <w:rFonts w:ascii="Arial" w:hAnsi="Arial" w:cs="Arial"/>
        </w:rPr>
        <w:t xml:space="preserve"> zadávací dokumentace jsou barevně odlišeny části katastrální hranice a části obvodu, které zpracovatel v k.ú. </w:t>
      </w:r>
      <w:r w:rsidR="00AA59FA">
        <w:rPr>
          <w:rFonts w:ascii="Arial" w:hAnsi="Arial" w:cs="Arial"/>
        </w:rPr>
        <w:t>Plaveč</w:t>
      </w:r>
      <w:r w:rsidRPr="00630E2D">
        <w:rPr>
          <w:rFonts w:ascii="Arial" w:hAnsi="Arial" w:cs="Arial"/>
        </w:rPr>
        <w:t xml:space="preserve"> bude šetřit v rámci zpracování jednoduchých pozemkových úprav dle § 49 odst. 1 katastrální vyhlášky, a dále hranice, které budou převzaty, popř. vznikly obnovou katastrálního operátu přepracováním souboru geodetických informací). </w:t>
      </w:r>
    </w:p>
    <w:p w14:paraId="0CE836CD" w14:textId="77777777" w:rsidR="00630E2D" w:rsidRPr="00630E2D" w:rsidRDefault="00630E2D" w:rsidP="00CD73B5">
      <w:pPr>
        <w:numPr>
          <w:ilvl w:val="4"/>
          <w:numId w:val="25"/>
        </w:numPr>
        <w:tabs>
          <w:tab w:val="clear" w:pos="1008"/>
        </w:tabs>
        <w:spacing w:line="240" w:lineRule="auto"/>
        <w:ind w:left="1985" w:hanging="567"/>
        <w:jc w:val="both"/>
        <w:rPr>
          <w:rFonts w:ascii="Arial" w:hAnsi="Arial" w:cs="Arial"/>
          <w:sz w:val="24"/>
          <w:szCs w:val="24"/>
        </w:rPr>
      </w:pPr>
      <w:r w:rsidRPr="00630E2D">
        <w:rPr>
          <w:rFonts w:ascii="Arial" w:hAnsi="Arial" w:cs="Arial"/>
        </w:rPr>
        <w:t>Vypracování seznamu parcel dotčených pozemkovými úpravami pro vyznačení poznámky do KN po zápisu geometrického plánu na upřesněný obvod (§ 9 odst. 7 zákona);</w:t>
      </w:r>
    </w:p>
    <w:p w14:paraId="438B01B5" w14:textId="77777777" w:rsidR="00630E2D" w:rsidRPr="00630E2D" w:rsidRDefault="00630E2D" w:rsidP="00CD73B5">
      <w:pPr>
        <w:numPr>
          <w:ilvl w:val="4"/>
          <w:numId w:val="25"/>
        </w:numPr>
        <w:tabs>
          <w:tab w:val="clear" w:pos="1008"/>
        </w:tabs>
        <w:spacing w:line="240" w:lineRule="auto"/>
        <w:ind w:left="1985" w:hanging="567"/>
        <w:jc w:val="both"/>
        <w:rPr>
          <w:rFonts w:ascii="Arial" w:hAnsi="Arial" w:cs="Arial"/>
        </w:rPr>
      </w:pPr>
      <w:r w:rsidRPr="00630E2D">
        <w:rPr>
          <w:rFonts w:ascii="Arial" w:hAnsi="Arial" w:cs="Arial"/>
        </w:rPr>
        <w:t xml:space="preserve">Ostatní požadavky katastrálního úřadu na stav katastrálního operátu: </w:t>
      </w:r>
    </w:p>
    <w:p w14:paraId="46CD4F2D" w14:textId="001A248B" w:rsidR="00630E2D" w:rsidRPr="00630E2D" w:rsidRDefault="00630E2D" w:rsidP="00630E2D">
      <w:pPr>
        <w:ind w:left="1560"/>
        <w:contextualSpacing/>
        <w:jc w:val="both"/>
        <w:rPr>
          <w:rFonts w:ascii="Arial" w:eastAsia="Calibri" w:hAnsi="Arial" w:cs="Arial"/>
          <w:lang w:val="fr-FR" w:eastAsia="cs-CZ"/>
        </w:rPr>
      </w:pPr>
      <w:r w:rsidRPr="00630E2D">
        <w:rPr>
          <w:rFonts w:ascii="Arial" w:eastAsia="Calibri" w:hAnsi="Arial" w:cs="Arial"/>
          <w:lang w:val="fr-FR" w:eastAsia="cs-CZ"/>
        </w:rPr>
        <w:t xml:space="preserve">Předpokládaný </w:t>
      </w:r>
      <w:r w:rsidRPr="00630E2D">
        <w:rPr>
          <w:rFonts w:ascii="Arial" w:eastAsia="Calibri" w:hAnsi="Arial" w:cs="Arial"/>
          <w:b/>
          <w:bCs/>
          <w:lang w:val="fr-FR" w:eastAsia="cs-CZ"/>
        </w:rPr>
        <w:t>obvod</w:t>
      </w:r>
      <w:r w:rsidRPr="00630E2D">
        <w:rPr>
          <w:rFonts w:ascii="Arial" w:eastAsia="Calibri" w:hAnsi="Arial" w:cs="Arial"/>
          <w:lang w:val="fr-FR" w:eastAsia="cs-CZ"/>
        </w:rPr>
        <w:t xml:space="preserve"> jednoduchých pozemkových úprav </w:t>
      </w:r>
      <w:r w:rsidR="008B3FC5">
        <w:rPr>
          <w:rFonts w:ascii="Arial" w:eastAsia="Calibri" w:hAnsi="Arial" w:cs="Arial"/>
          <w:lang w:val="fr-FR" w:eastAsia="cs-CZ"/>
        </w:rPr>
        <w:t xml:space="preserve">– nedokončené scelovací řízení </w:t>
      </w:r>
      <w:r w:rsidRPr="00630E2D">
        <w:rPr>
          <w:rFonts w:ascii="Arial" w:eastAsia="Calibri" w:hAnsi="Arial" w:cs="Arial"/>
          <w:lang w:val="fr-FR" w:eastAsia="cs-CZ"/>
        </w:rPr>
        <w:t xml:space="preserve">v k.ú. </w:t>
      </w:r>
      <w:r w:rsidR="000C3AED">
        <w:rPr>
          <w:rFonts w:ascii="Arial" w:eastAsia="Calibri" w:hAnsi="Arial" w:cs="Arial"/>
          <w:lang w:val="fr-FR" w:eastAsia="cs-CZ"/>
        </w:rPr>
        <w:t>Plaveč</w:t>
      </w:r>
      <w:r w:rsidRPr="00630E2D">
        <w:rPr>
          <w:rFonts w:ascii="Arial" w:eastAsia="Calibri" w:hAnsi="Arial" w:cs="Arial"/>
          <w:lang w:val="fr-FR" w:eastAsia="cs-CZ"/>
        </w:rPr>
        <w:t xml:space="preserve"> tvoří :</w:t>
      </w:r>
    </w:p>
    <w:p w14:paraId="700FD00B" w14:textId="311B6CB9" w:rsidR="00E24353" w:rsidRDefault="00C96874" w:rsidP="00CD73B5">
      <w:pPr>
        <w:pStyle w:val="Odstavecseseznamem"/>
        <w:numPr>
          <w:ilvl w:val="0"/>
          <w:numId w:val="51"/>
        </w:numPr>
        <w:spacing w:line="252" w:lineRule="auto"/>
        <w:jc w:val="both"/>
        <w:rPr>
          <w:rFonts w:ascii="Arial" w:eastAsia="Times New Roman" w:hAnsi="Arial" w:cs="Arial"/>
          <w:lang w:eastAsia="cs-CZ"/>
        </w:rPr>
      </w:pPr>
      <w:r w:rsidRPr="00A61649">
        <w:rPr>
          <w:rFonts w:ascii="Arial" w:eastAsia="Times New Roman" w:hAnsi="Arial" w:cs="Arial"/>
          <w:lang w:eastAsia="cs-CZ"/>
        </w:rPr>
        <w:t>lomové body d k</w:t>
      </w:r>
      <w:r w:rsidR="008D1993" w:rsidRPr="00A61649">
        <w:rPr>
          <w:rFonts w:ascii="Arial" w:eastAsia="Times New Roman" w:hAnsi="Arial" w:cs="Arial"/>
          <w:lang w:eastAsia="cs-CZ"/>
        </w:rPr>
        <w:t xml:space="preserve">ódem kvality (dále jen „KK“) </w:t>
      </w:r>
      <w:r w:rsidR="00FF76A1" w:rsidRPr="00A61649">
        <w:rPr>
          <w:rFonts w:ascii="Arial" w:eastAsia="Times New Roman" w:hAnsi="Arial" w:cs="Arial"/>
          <w:lang w:eastAsia="cs-CZ"/>
        </w:rPr>
        <w:t xml:space="preserve"> 3 na katastrální hranici</w:t>
      </w:r>
      <w:r w:rsidR="00EB3824" w:rsidRPr="00A61649">
        <w:rPr>
          <w:rFonts w:ascii="Arial" w:eastAsia="Times New Roman" w:hAnsi="Arial" w:cs="Arial"/>
          <w:lang w:eastAsia="cs-CZ"/>
        </w:rPr>
        <w:t>, které byly určeny (tj. jak projektované</w:t>
      </w:r>
      <w:r w:rsidR="00BD6725" w:rsidRPr="00A61649">
        <w:rPr>
          <w:rFonts w:ascii="Arial" w:eastAsia="Times New Roman" w:hAnsi="Arial" w:cs="Arial"/>
          <w:lang w:eastAsia="cs-CZ"/>
        </w:rPr>
        <w:t>, tak šetřené</w:t>
      </w:r>
      <w:r w:rsidR="00A61649" w:rsidRPr="00A61649">
        <w:rPr>
          <w:rFonts w:ascii="Arial" w:eastAsia="Times New Roman" w:hAnsi="Arial" w:cs="Arial"/>
          <w:lang w:eastAsia="cs-CZ"/>
        </w:rPr>
        <w:t>)</w:t>
      </w:r>
      <w:r w:rsidR="00BD6725" w:rsidRPr="00A61649">
        <w:rPr>
          <w:rFonts w:ascii="Arial" w:eastAsia="Times New Roman" w:hAnsi="Arial" w:cs="Arial"/>
          <w:lang w:eastAsia="cs-CZ"/>
        </w:rPr>
        <w:t xml:space="preserve"> v rámci zpracování pozemkových úprav (KoPÚ)</w:t>
      </w:r>
      <w:r w:rsidR="00E24353" w:rsidRPr="00A61649">
        <w:rPr>
          <w:rFonts w:ascii="Arial" w:eastAsia="Times New Roman" w:hAnsi="Arial" w:cs="Arial"/>
          <w:lang w:eastAsia="cs-CZ"/>
        </w:rPr>
        <w:t xml:space="preserve"> v sousedním katastrálním území.</w:t>
      </w:r>
    </w:p>
    <w:p w14:paraId="5C9BA87E" w14:textId="77777777" w:rsidR="00630E2D" w:rsidRPr="00995FF2" w:rsidRDefault="00630E2D" w:rsidP="00CD73B5">
      <w:pPr>
        <w:pStyle w:val="Odstavecseseznamem"/>
        <w:numPr>
          <w:ilvl w:val="0"/>
          <w:numId w:val="51"/>
        </w:numPr>
        <w:spacing w:line="252" w:lineRule="auto"/>
        <w:jc w:val="both"/>
        <w:rPr>
          <w:rFonts w:ascii="Arial" w:eastAsia="Times New Roman" w:hAnsi="Arial" w:cs="Arial"/>
          <w:lang w:eastAsia="cs-CZ"/>
        </w:rPr>
      </w:pPr>
      <w:r w:rsidRPr="00A61649">
        <w:rPr>
          <w:rFonts w:ascii="Arial" w:eastAsia="Times New Roman" w:hAnsi="Arial" w:cs="Arial"/>
          <w:lang w:val="fr-FR" w:eastAsia="cs-CZ"/>
        </w:rPr>
        <w:t xml:space="preserve">lomové body dosud s kódy kvality 4 až 8 – nové určení a přečíslování se provádí vždy. </w:t>
      </w:r>
    </w:p>
    <w:p w14:paraId="4A4B0DFF" w14:textId="77777777" w:rsidR="00995FF2" w:rsidRDefault="00995FF2" w:rsidP="00995FF2">
      <w:pPr>
        <w:pStyle w:val="Odstavecseseznamem"/>
        <w:spacing w:line="252" w:lineRule="auto"/>
        <w:ind w:left="1920"/>
        <w:jc w:val="both"/>
        <w:rPr>
          <w:rFonts w:ascii="Arial" w:eastAsia="Times New Roman" w:hAnsi="Arial" w:cs="Arial"/>
          <w:lang w:val="fr-FR" w:eastAsia="cs-CZ"/>
        </w:rPr>
      </w:pPr>
    </w:p>
    <w:p w14:paraId="21C689CF" w14:textId="74E4154E" w:rsidR="00995FF2" w:rsidRPr="00A61649" w:rsidRDefault="00995FF2" w:rsidP="00995FF2">
      <w:pPr>
        <w:pStyle w:val="Odstavecseseznamem"/>
        <w:spacing w:line="252" w:lineRule="auto"/>
        <w:ind w:left="1920"/>
        <w:jc w:val="both"/>
        <w:rPr>
          <w:rFonts w:ascii="Arial" w:eastAsia="Times New Roman" w:hAnsi="Arial" w:cs="Arial"/>
          <w:lang w:eastAsia="cs-CZ"/>
        </w:rPr>
      </w:pPr>
      <w:r>
        <w:rPr>
          <w:rFonts w:ascii="Arial" w:eastAsia="Times New Roman" w:hAnsi="Arial" w:cs="Arial"/>
          <w:lang w:val="fr-FR" w:eastAsia="cs-CZ"/>
        </w:rPr>
        <w:t xml:space="preserve">Podmínky KP Znojmo ke zjišťování </w:t>
      </w:r>
      <w:r w:rsidR="002B2982">
        <w:rPr>
          <w:rFonts w:ascii="Arial" w:eastAsia="Times New Roman" w:hAnsi="Arial" w:cs="Arial"/>
          <w:lang w:val="fr-FR" w:eastAsia="cs-CZ"/>
        </w:rPr>
        <w:t>hranic obvodu JPÚ:</w:t>
      </w:r>
    </w:p>
    <w:p w14:paraId="0CD02058" w14:textId="7009A673" w:rsidR="00FE57E6" w:rsidRPr="00A8141B" w:rsidRDefault="002A4D6D" w:rsidP="00E33BFF">
      <w:pPr>
        <w:pStyle w:val="Claneka"/>
        <w:spacing w:before="120" w:after="120"/>
        <w:ind w:left="1985"/>
        <w:jc w:val="both"/>
        <w:rPr>
          <w:rFonts w:ascii="Arial" w:hAnsi="Arial" w:cs="Arial"/>
        </w:rPr>
      </w:pPr>
      <w:r w:rsidRPr="00A8141B">
        <w:rPr>
          <w:rFonts w:ascii="Arial" w:hAnsi="Arial" w:cs="Arial"/>
        </w:rPr>
        <w:t>hranice obvodu</w:t>
      </w:r>
      <w:r w:rsidR="000133D6">
        <w:rPr>
          <w:rFonts w:ascii="Arial" w:hAnsi="Arial" w:cs="Arial"/>
        </w:rPr>
        <w:t xml:space="preserve"> u intravilánu</w:t>
      </w:r>
      <w:r w:rsidR="00004819" w:rsidRPr="00A8141B">
        <w:rPr>
          <w:rFonts w:ascii="Arial" w:hAnsi="Arial" w:cs="Arial"/>
        </w:rPr>
        <w:t>, včetně navržených vyloučených částí obsahuje body s KK 8</w:t>
      </w:r>
      <w:r w:rsidR="00FE57E6" w:rsidRPr="00A8141B">
        <w:rPr>
          <w:rFonts w:ascii="Arial" w:hAnsi="Arial" w:cs="Arial"/>
        </w:rPr>
        <w:t xml:space="preserve"> – hranice v délce 9 400 m se šetří. </w:t>
      </w:r>
    </w:p>
    <w:p w14:paraId="38092841" w14:textId="5E941CCF" w:rsidR="00580724" w:rsidRPr="00A8141B" w:rsidRDefault="00123D18" w:rsidP="00E33BFF">
      <w:pPr>
        <w:pStyle w:val="Claneka"/>
        <w:spacing w:before="120" w:after="120"/>
        <w:ind w:left="1985"/>
        <w:jc w:val="both"/>
        <w:rPr>
          <w:rFonts w:ascii="Arial" w:hAnsi="Arial" w:cs="Arial"/>
        </w:rPr>
      </w:pPr>
      <w:r w:rsidRPr="00A8141B">
        <w:rPr>
          <w:rFonts w:ascii="Arial" w:hAnsi="Arial" w:cs="Arial"/>
        </w:rPr>
        <w:t>h</w:t>
      </w:r>
      <w:r w:rsidR="00FE57E6" w:rsidRPr="00A8141B">
        <w:rPr>
          <w:rFonts w:ascii="Arial" w:hAnsi="Arial" w:cs="Arial"/>
        </w:rPr>
        <w:t xml:space="preserve">ranice </w:t>
      </w:r>
      <w:r w:rsidRPr="00A8141B">
        <w:rPr>
          <w:rFonts w:ascii="Arial" w:hAnsi="Arial" w:cs="Arial"/>
        </w:rPr>
        <w:t xml:space="preserve">obvodu vně k.ú., jedná se </w:t>
      </w:r>
      <w:r w:rsidR="00686977" w:rsidRPr="00A8141B">
        <w:rPr>
          <w:rFonts w:ascii="Arial" w:hAnsi="Arial" w:cs="Arial"/>
        </w:rPr>
        <w:t>o hranici obce/k.ú. se sousedními k.ú. Němčičky nad Jevišovkou</w:t>
      </w:r>
      <w:r w:rsidR="00580724" w:rsidRPr="00A8141B">
        <w:rPr>
          <w:rFonts w:ascii="Arial" w:hAnsi="Arial" w:cs="Arial"/>
        </w:rPr>
        <w:t>, Únanov a Rudlice:</w:t>
      </w:r>
    </w:p>
    <w:p w14:paraId="1F23A1FC" w14:textId="0764B95D" w:rsidR="00381A68" w:rsidRPr="00A8141B" w:rsidRDefault="00580724" w:rsidP="007F7632">
      <w:pPr>
        <w:pStyle w:val="Claneka"/>
        <w:spacing w:before="120" w:after="120"/>
        <w:ind w:left="2127"/>
        <w:jc w:val="both"/>
        <w:rPr>
          <w:rFonts w:ascii="Arial" w:hAnsi="Arial" w:cs="Arial"/>
        </w:rPr>
      </w:pPr>
      <w:r w:rsidRPr="00A8141B">
        <w:rPr>
          <w:rFonts w:ascii="Arial" w:hAnsi="Arial" w:cs="Arial"/>
        </w:rPr>
        <w:t>- k.ú. Němčičky nad</w:t>
      </w:r>
      <w:r w:rsidR="00E04743">
        <w:rPr>
          <w:rFonts w:ascii="Arial" w:hAnsi="Arial" w:cs="Arial"/>
        </w:rPr>
        <w:t xml:space="preserve"> </w:t>
      </w:r>
      <w:r w:rsidRPr="00A8141B">
        <w:rPr>
          <w:rFonts w:ascii="Arial" w:hAnsi="Arial" w:cs="Arial"/>
        </w:rPr>
        <w:t xml:space="preserve">Jevišovkou (KMD) </w:t>
      </w:r>
      <w:r w:rsidR="00832E90" w:rsidRPr="00A8141B">
        <w:rPr>
          <w:rFonts w:ascii="Arial" w:hAnsi="Arial" w:cs="Arial"/>
        </w:rPr>
        <w:t>– body s KK 8: hranice</w:t>
      </w:r>
      <w:r w:rsidR="00207248" w:rsidRPr="00A8141B">
        <w:rPr>
          <w:rFonts w:ascii="Arial" w:hAnsi="Arial" w:cs="Arial"/>
        </w:rPr>
        <w:t xml:space="preserve"> v délce 1 400 m </w:t>
      </w:r>
      <w:r w:rsidR="00381A68" w:rsidRPr="00A8141B">
        <w:rPr>
          <w:rFonts w:ascii="Arial" w:hAnsi="Arial" w:cs="Arial"/>
        </w:rPr>
        <w:t>se šetří.</w:t>
      </w:r>
    </w:p>
    <w:p w14:paraId="15EF297D" w14:textId="63518AA2" w:rsidR="004A68CA" w:rsidRPr="00A8141B" w:rsidRDefault="00381A68" w:rsidP="007F7632">
      <w:pPr>
        <w:pStyle w:val="Claneka"/>
        <w:spacing w:before="120" w:after="120"/>
        <w:ind w:left="2127"/>
        <w:jc w:val="both"/>
        <w:rPr>
          <w:rFonts w:ascii="Arial" w:hAnsi="Arial" w:cs="Arial"/>
        </w:rPr>
      </w:pPr>
      <w:r w:rsidRPr="00A8141B">
        <w:rPr>
          <w:rFonts w:ascii="Arial" w:hAnsi="Arial" w:cs="Arial"/>
        </w:rPr>
        <w:t>- k.ú. Únanov</w:t>
      </w:r>
      <w:r w:rsidR="006E6688" w:rsidRPr="00A8141B">
        <w:rPr>
          <w:rFonts w:ascii="Arial" w:hAnsi="Arial" w:cs="Arial"/>
        </w:rPr>
        <w:t xml:space="preserve"> (DKM) – s body KK 3: (obvod KoPÚ v roce 1995)</w:t>
      </w:r>
      <w:r w:rsidR="004A68CA" w:rsidRPr="00A8141B">
        <w:rPr>
          <w:rFonts w:ascii="Arial" w:hAnsi="Arial" w:cs="Arial"/>
        </w:rPr>
        <w:t xml:space="preserve"> – přebírá se.</w:t>
      </w:r>
    </w:p>
    <w:p w14:paraId="5EFDBC9F" w14:textId="77777777" w:rsidR="00A8141B" w:rsidRPr="00A8141B" w:rsidRDefault="004A68CA" w:rsidP="007F7632">
      <w:pPr>
        <w:pStyle w:val="Claneka"/>
        <w:keepLines w:val="0"/>
        <w:widowControl/>
        <w:spacing w:before="120" w:after="120" w:line="240" w:lineRule="auto"/>
        <w:ind w:left="2127"/>
        <w:jc w:val="both"/>
        <w:rPr>
          <w:rFonts w:ascii="Arial" w:hAnsi="Arial" w:cs="Arial"/>
        </w:rPr>
      </w:pPr>
      <w:r w:rsidRPr="00A8141B">
        <w:rPr>
          <w:rFonts w:ascii="Arial" w:hAnsi="Arial" w:cs="Arial"/>
        </w:rPr>
        <w:t>- k.ú. Rudlice (KMD)</w:t>
      </w:r>
      <w:r w:rsidR="008D0842" w:rsidRPr="00A8141B">
        <w:rPr>
          <w:rFonts w:ascii="Arial" w:hAnsi="Arial" w:cs="Arial"/>
        </w:rPr>
        <w:t xml:space="preserve"> – body s KK 3, 7,8: hranice v délce </w:t>
      </w:r>
      <w:r w:rsidR="00A8141B" w:rsidRPr="00A8141B">
        <w:rPr>
          <w:rFonts w:ascii="Arial" w:hAnsi="Arial" w:cs="Arial"/>
        </w:rPr>
        <w:t>2 500 se šetří.</w:t>
      </w:r>
    </w:p>
    <w:p w14:paraId="5A0C65D4" w14:textId="77777777" w:rsidR="00A8141B" w:rsidRDefault="00A8141B" w:rsidP="007F7632">
      <w:pPr>
        <w:pStyle w:val="Claneka"/>
        <w:keepLines w:val="0"/>
        <w:widowControl/>
        <w:spacing w:before="120" w:after="120" w:line="240" w:lineRule="auto"/>
        <w:ind w:left="2127"/>
        <w:jc w:val="both"/>
        <w:rPr>
          <w:rFonts w:ascii="Arial" w:hAnsi="Arial" w:cs="Arial"/>
          <w:highlight w:val="yellow"/>
        </w:rPr>
      </w:pPr>
    </w:p>
    <w:p w14:paraId="66A1A736" w14:textId="0ED6BF6B" w:rsidR="00D22546" w:rsidRPr="00764100" w:rsidRDefault="000C3AED" w:rsidP="00DB56FF">
      <w:pPr>
        <w:pStyle w:val="Level3"/>
        <w:tabs>
          <w:tab w:val="clear" w:pos="2041"/>
        </w:tabs>
        <w:spacing w:before="120" w:after="120" w:line="240" w:lineRule="auto"/>
        <w:ind w:left="1418"/>
        <w:rPr>
          <w:rFonts w:ascii="Arial" w:hAnsi="Arial" w:cs="Arial"/>
          <w:szCs w:val="22"/>
        </w:rPr>
      </w:pPr>
      <w:bookmarkStart w:id="64" w:name="_Ref64278867"/>
      <w:r w:rsidRPr="00865D33">
        <w:rPr>
          <w:rFonts w:ascii="Arial" w:hAnsi="Arial" w:cs="Arial"/>
          <w:b/>
          <w:bCs/>
          <w:szCs w:val="22"/>
        </w:rPr>
        <w:t xml:space="preserve">NENÍ PŘEDMĚTEM </w:t>
      </w:r>
      <w:r w:rsidR="00865D33" w:rsidRPr="00865D33">
        <w:rPr>
          <w:rFonts w:ascii="Arial" w:hAnsi="Arial" w:cs="Arial"/>
          <w:b/>
          <w:bCs/>
          <w:szCs w:val="22"/>
        </w:rPr>
        <w:t>TÉTO SMLOUVY.</w:t>
      </w:r>
      <w:r w:rsidR="00865D33">
        <w:rPr>
          <w:rFonts w:ascii="Arial" w:hAnsi="Arial" w:cs="Arial"/>
          <w:szCs w:val="22"/>
        </w:rPr>
        <w:t xml:space="preserve"> </w:t>
      </w:r>
      <w:r w:rsidR="00D22546" w:rsidRPr="00764100">
        <w:rPr>
          <w:rFonts w:ascii="Arial" w:hAnsi="Arial" w:cs="Arial"/>
          <w:szCs w:val="22"/>
        </w:rPr>
        <w:t>Zjišťování hranic pozemků neřešených dle § 2 Zákona:</w:t>
      </w:r>
      <w:bookmarkEnd w:id="64"/>
    </w:p>
    <w:p w14:paraId="6298A49F" w14:textId="6F90254E" w:rsidR="00D22546" w:rsidRDefault="00D22546" w:rsidP="00CD73B5">
      <w:pPr>
        <w:pStyle w:val="Claneka"/>
        <w:keepLines w:val="0"/>
        <w:widowControl/>
        <w:numPr>
          <w:ilvl w:val="4"/>
          <w:numId w:val="26"/>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56DF0575" w14:textId="77777777" w:rsidR="00663BA4" w:rsidRPr="008C30FA" w:rsidRDefault="00663BA4" w:rsidP="00663BA4">
      <w:pPr>
        <w:pStyle w:val="Claneka"/>
        <w:keepLines w:val="0"/>
        <w:widowControl/>
        <w:spacing w:before="120" w:after="120" w:line="240" w:lineRule="auto"/>
        <w:ind w:left="1985"/>
        <w:jc w:val="both"/>
        <w:rPr>
          <w:rFonts w:ascii="Arial" w:hAnsi="Arial" w:cs="Arial"/>
        </w:rPr>
      </w:pPr>
    </w:p>
    <w:p w14:paraId="14F05815" w14:textId="7B3CA63A" w:rsidR="00D22546" w:rsidRPr="00764100" w:rsidRDefault="00D22546" w:rsidP="00CD73B5">
      <w:pPr>
        <w:pStyle w:val="Claneka"/>
        <w:keepLines w:val="0"/>
        <w:widowControl/>
        <w:numPr>
          <w:ilvl w:val="4"/>
          <w:numId w:val="26"/>
        </w:numPr>
        <w:spacing w:before="120" w:after="120" w:line="240" w:lineRule="auto"/>
        <w:jc w:val="both"/>
        <w:rPr>
          <w:rFonts w:ascii="Arial" w:hAnsi="Arial" w:cs="Arial"/>
        </w:rPr>
      </w:pPr>
      <w:r w:rsidRPr="008C30FA">
        <w:rPr>
          <w:rFonts w:ascii="Arial" w:hAnsi="Arial" w:cs="Arial"/>
        </w:rPr>
        <w:lastRenderedPageBreak/>
        <w:t>Vypracování potřebných geometrických plánů</w:t>
      </w:r>
      <w:r w:rsidRPr="00764100">
        <w:rPr>
          <w:rFonts w:ascii="Arial" w:hAnsi="Arial" w:cs="Arial"/>
        </w:rPr>
        <w:t xml:space="preserve"> pro rozdělení pozemků na ranici mezi řešenými a neřešenými pozemky dle § 2 Zákona;</w:t>
      </w:r>
    </w:p>
    <w:p w14:paraId="53A8B64D" w14:textId="72744254" w:rsidR="00682808" w:rsidRPr="00303E3B" w:rsidRDefault="00F821DF" w:rsidP="00303E3B">
      <w:pPr>
        <w:pStyle w:val="Level3"/>
        <w:ind w:left="1418"/>
        <w:rPr>
          <w:rFonts w:ascii="Arial" w:hAnsi="Arial" w:cs="Arial"/>
        </w:rPr>
      </w:pPr>
      <w:bookmarkStart w:id="65" w:name="_Ref64278899"/>
      <w:r w:rsidRPr="00303E3B">
        <w:rPr>
          <w:rFonts w:ascii="Arial" w:hAnsi="Arial" w:cs="Arial"/>
        </w:rPr>
        <w:t xml:space="preserve">Šetření průběhu vlastnických hranic řešených pozemků </w:t>
      </w:r>
      <w:r w:rsidR="00C643A6" w:rsidRPr="00303E3B">
        <w:rPr>
          <w:rFonts w:ascii="Arial" w:hAnsi="Arial" w:cs="Arial"/>
        </w:rPr>
        <w:t xml:space="preserve">s porosty </w:t>
      </w:r>
      <w:r w:rsidRPr="00303E3B">
        <w:rPr>
          <w:rFonts w:ascii="Arial" w:hAnsi="Arial" w:cs="Arial"/>
        </w:rPr>
        <w:t xml:space="preserve">pro účely návrhu </w:t>
      </w:r>
      <w:r w:rsidR="00865D33" w:rsidRPr="00303E3B">
        <w:rPr>
          <w:rFonts w:ascii="Arial" w:hAnsi="Arial" w:cs="Arial"/>
        </w:rPr>
        <w:t>JPÚ</w:t>
      </w:r>
      <w:r w:rsidR="006A3889" w:rsidRPr="00303E3B">
        <w:rPr>
          <w:rFonts w:ascii="Arial" w:hAnsi="Arial" w:cs="Arial"/>
        </w:rPr>
        <w:t>.</w:t>
      </w:r>
    </w:p>
    <w:bookmarkEnd w:id="65"/>
    <w:p w14:paraId="00BC4C2C" w14:textId="2D3C31E9" w:rsidR="00F821DF" w:rsidRPr="00865D33" w:rsidRDefault="00F821DF" w:rsidP="00C75B83">
      <w:pPr>
        <w:pStyle w:val="Level3"/>
        <w:keepNext/>
        <w:numPr>
          <w:ilvl w:val="2"/>
          <w:numId w:val="0"/>
        </w:numPr>
        <w:spacing w:before="120" w:after="120" w:line="240" w:lineRule="auto"/>
        <w:ind w:left="1418"/>
        <w:jc w:val="both"/>
        <w:rPr>
          <w:rFonts w:ascii="Arial" w:hAnsi="Arial" w:cs="Arial"/>
        </w:rPr>
      </w:pPr>
      <w:r w:rsidRPr="00865D33">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865D33">
        <w:rPr>
          <w:rFonts w:ascii="Arial" w:hAnsi="Arial" w:cs="Arial"/>
        </w:rPr>
        <w:t xml:space="preserve">v případě potřeby </w:t>
      </w:r>
      <w:r w:rsidRPr="00865D33">
        <w:rPr>
          <w:rFonts w:ascii="Arial" w:hAnsi="Arial" w:cs="Arial"/>
        </w:rPr>
        <w:t xml:space="preserve">Zhotovitelem označeny </w:t>
      </w:r>
      <w:r w:rsidR="001B085F" w:rsidRPr="00865D33">
        <w:rPr>
          <w:rFonts w:ascii="Arial" w:hAnsi="Arial" w:cs="Arial"/>
        </w:rPr>
        <w:t xml:space="preserve">dočasným způsobem </w:t>
      </w:r>
      <w:r w:rsidRPr="00865D33">
        <w:rPr>
          <w:rFonts w:ascii="Arial" w:hAnsi="Arial" w:cs="Arial"/>
        </w:rPr>
        <w:t>a posléze Zhotovitelem zaměřeny. Dokumentace vyhotovená Zhotovitelem bude obsahovat protokol o šetření hranic, náčrty, seznam souřadnic zaměřených bodů. Vypracovaná dokumentace o</w:t>
      </w:r>
      <w:r w:rsidR="00A67ADB" w:rsidRPr="00865D33">
        <w:rPr>
          <w:rFonts w:ascii="Arial" w:hAnsi="Arial" w:cs="Arial"/>
        </w:rPr>
        <w:t> </w:t>
      </w:r>
      <w:r w:rsidRPr="00865D33">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434552B3" w:rsidR="00B9128B" w:rsidRPr="00764100" w:rsidRDefault="00B9128B" w:rsidP="00CD73B5">
      <w:pPr>
        <w:pStyle w:val="Claneka"/>
        <w:keepLines w:val="0"/>
        <w:widowControl/>
        <w:numPr>
          <w:ilvl w:val="4"/>
          <w:numId w:val="3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 xml:space="preserve">Rozbor současného stavu území – </w:t>
      </w:r>
      <w:r w:rsidR="00B03D12">
        <w:rPr>
          <w:rFonts w:ascii="Arial" w:hAnsi="Arial" w:cs="Arial"/>
        </w:rPr>
        <w:t xml:space="preserve">stav </w:t>
      </w:r>
      <w:r w:rsidR="001E1DC8">
        <w:rPr>
          <w:rFonts w:ascii="Arial" w:hAnsi="Arial" w:cs="Arial"/>
        </w:rPr>
        <w:t>scelovacího</w:t>
      </w:r>
      <w:r w:rsidR="001E1DC8" w:rsidRPr="00DD3B03">
        <w:rPr>
          <w:rFonts w:ascii="Arial" w:hAnsi="Arial" w:cs="Arial"/>
        </w:rPr>
        <w:t xml:space="preserve"> operátu</w:t>
      </w:r>
      <w:r w:rsidR="001E1DC8">
        <w:rPr>
          <w:rFonts w:ascii="Arial" w:hAnsi="Arial" w:cs="Arial"/>
        </w:rPr>
        <w:t xml:space="preserve">, stav katastru nemovitostí </w:t>
      </w:r>
      <w:r w:rsidRPr="00764100">
        <w:rPr>
          <w:rFonts w:ascii="Arial" w:hAnsi="Arial" w:cs="Arial"/>
        </w:rPr>
        <w:t>;</w:t>
      </w:r>
    </w:p>
    <w:p w14:paraId="34305507" w14:textId="1183EBC8" w:rsidR="00B9128B" w:rsidRPr="00764100" w:rsidRDefault="00B9128B" w:rsidP="00CD73B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477B2EE4" w14:textId="072CDDE8" w:rsidR="00B9128B" w:rsidRPr="00764100"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3F1815ED" w:rsidR="00B9128B" w:rsidRPr="00764100" w:rsidRDefault="00AB07D6" w:rsidP="00CD73B5">
      <w:pPr>
        <w:pStyle w:val="Claneka"/>
        <w:keepLines w:val="0"/>
        <w:widowControl/>
        <w:numPr>
          <w:ilvl w:val="4"/>
          <w:numId w:val="27"/>
        </w:numPr>
        <w:spacing w:before="120" w:after="120" w:line="240" w:lineRule="auto"/>
        <w:ind w:left="1985" w:hanging="567"/>
        <w:jc w:val="both"/>
        <w:rPr>
          <w:rFonts w:ascii="Arial" w:hAnsi="Arial" w:cs="Arial"/>
        </w:rPr>
      </w:pPr>
      <w:r>
        <w:rPr>
          <w:rFonts w:ascii="Arial" w:hAnsi="Arial" w:cs="Arial"/>
        </w:rPr>
        <w:t xml:space="preserve">Aktualizace seznamu </w:t>
      </w:r>
      <w:r w:rsidR="00B9128B" w:rsidRPr="00764100">
        <w:rPr>
          <w:rFonts w:ascii="Arial" w:hAnsi="Arial" w:cs="Arial"/>
        </w:rPr>
        <w:t>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7D8F349B" w:rsidR="00B9128B" w:rsidRPr="00764100"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r w:rsidR="00315734">
        <w:rPr>
          <w:rFonts w:ascii="Arial" w:hAnsi="Arial" w:cs="Arial"/>
        </w:rPr>
        <w:t xml:space="preserve"> součásti dokumentace bude výpis ze s</w:t>
      </w:r>
      <w:r w:rsidR="006F08DB">
        <w:rPr>
          <w:rFonts w:ascii="Arial" w:hAnsi="Arial" w:cs="Arial"/>
        </w:rPr>
        <w:t xml:space="preserve">oupisu nároků pro jednotlivé vlastníky pozemků zahrnutých do </w:t>
      </w:r>
      <w:r w:rsidR="002F4746">
        <w:rPr>
          <w:rFonts w:ascii="Arial" w:hAnsi="Arial" w:cs="Arial"/>
        </w:rPr>
        <w:t>obvodu JPÚ. Součástí dokumentace bude převodník: parcela scelovacího</w:t>
      </w:r>
      <w:r w:rsidR="00750B43">
        <w:rPr>
          <w:rFonts w:ascii="Arial" w:hAnsi="Arial" w:cs="Arial"/>
        </w:rPr>
        <w:t xml:space="preserve"> řízení </w:t>
      </w:r>
      <w:r w:rsidR="00A17D1B">
        <w:rPr>
          <w:rFonts w:ascii="Arial" w:hAnsi="Arial" w:cs="Arial"/>
        </w:rPr>
        <w:t>– parc</w:t>
      </w:r>
      <w:r w:rsidR="00D1658D">
        <w:rPr>
          <w:rFonts w:ascii="Arial" w:hAnsi="Arial" w:cs="Arial"/>
        </w:rPr>
        <w:t>.</w:t>
      </w:r>
      <w:r w:rsidR="00A17D1B">
        <w:rPr>
          <w:rFonts w:ascii="Arial" w:hAnsi="Arial" w:cs="Arial"/>
        </w:rPr>
        <w:t xml:space="preserve"> č</w:t>
      </w:r>
      <w:r w:rsidR="00D1658D">
        <w:rPr>
          <w:rFonts w:ascii="Arial" w:hAnsi="Arial" w:cs="Arial"/>
        </w:rPr>
        <w:t>.</w:t>
      </w:r>
      <w:r w:rsidR="00A17D1B">
        <w:rPr>
          <w:rFonts w:ascii="Arial" w:hAnsi="Arial" w:cs="Arial"/>
        </w:rPr>
        <w:t xml:space="preserve"> zjednodušené evidence </w:t>
      </w:r>
      <w:r w:rsidR="00D1658D">
        <w:rPr>
          <w:rFonts w:ascii="Arial" w:hAnsi="Arial" w:cs="Arial"/>
        </w:rPr>
        <w:t>–</w:t>
      </w:r>
      <w:r w:rsidR="00A17D1B">
        <w:rPr>
          <w:rFonts w:ascii="Arial" w:hAnsi="Arial" w:cs="Arial"/>
        </w:rPr>
        <w:t xml:space="preserve"> par</w:t>
      </w:r>
      <w:r w:rsidR="00D1658D">
        <w:rPr>
          <w:rFonts w:ascii="Arial" w:hAnsi="Arial" w:cs="Arial"/>
        </w:rPr>
        <w:t xml:space="preserve">c.č. </w:t>
      </w:r>
      <w:r w:rsidR="00A01901">
        <w:rPr>
          <w:rFonts w:ascii="Arial" w:hAnsi="Arial" w:cs="Arial"/>
        </w:rPr>
        <w:t xml:space="preserve">KN, srovnávací sestavení parcel scelení se stavem KN. </w:t>
      </w:r>
      <w:r w:rsidR="00372031">
        <w:rPr>
          <w:rFonts w:ascii="Arial" w:hAnsi="Arial" w:cs="Arial"/>
        </w:rPr>
        <w:t>Soupis nárokových listů bude předán rovněž ve formátu *pdf.</w:t>
      </w:r>
      <w:r w:rsidR="00A03E22">
        <w:rPr>
          <w:rFonts w:ascii="Arial" w:hAnsi="Arial" w:cs="Arial"/>
        </w:rPr>
        <w:t xml:space="preserve"> </w:t>
      </w:r>
    </w:p>
    <w:p w14:paraId="3DD41F95" w14:textId="0BB872B2" w:rsidR="00B9128B" w:rsidRPr="00764100"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3916C3AE" w14:textId="77777777" w:rsidR="00796B2E" w:rsidRPr="00764100" w:rsidRDefault="00796B2E" w:rsidP="00796B2E">
      <w:pPr>
        <w:pStyle w:val="Claneka"/>
        <w:keepLines w:val="0"/>
        <w:widowControl/>
        <w:spacing w:before="120" w:after="120" w:line="240" w:lineRule="auto"/>
        <w:ind w:left="1985"/>
        <w:jc w:val="both"/>
        <w:rPr>
          <w:rFonts w:ascii="Arial" w:hAnsi="Arial" w:cs="Arial"/>
        </w:rPr>
      </w:pPr>
    </w:p>
    <w:p w14:paraId="480B7BB9" w14:textId="4206681B" w:rsidR="00B9128B" w:rsidRPr="00764100" w:rsidRDefault="00B9128B" w:rsidP="00CD73B5">
      <w:pPr>
        <w:pStyle w:val="Claneka"/>
        <w:keepLines w:val="0"/>
        <w:widowControl/>
        <w:numPr>
          <w:ilvl w:val="4"/>
          <w:numId w:val="27"/>
        </w:numPr>
        <w:spacing w:before="120" w:after="120" w:line="240" w:lineRule="auto"/>
        <w:ind w:left="1985" w:hanging="567"/>
        <w:jc w:val="both"/>
        <w:rPr>
          <w:rFonts w:ascii="Arial" w:hAnsi="Arial" w:cs="Arial"/>
        </w:rPr>
      </w:pPr>
      <w:bookmarkStart w:id="72"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CD73B5">
      <w:pPr>
        <w:pStyle w:val="Claneka"/>
        <w:keepLines w:val="0"/>
        <w:widowControl/>
        <w:numPr>
          <w:ilvl w:val="4"/>
          <w:numId w:val="27"/>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0D4EE797" w:rsidR="00B9128B" w:rsidRPr="00764100" w:rsidRDefault="00610299"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610299">
        <w:rPr>
          <w:rFonts w:ascii="Arial" w:hAnsi="Arial" w:cs="Arial"/>
          <w:b/>
          <w:bCs/>
          <w:szCs w:val="22"/>
        </w:rPr>
        <w:t>NENÍ PŘEDMĚTEM SMLOUVY</w:t>
      </w:r>
      <w:r>
        <w:rPr>
          <w:rFonts w:ascii="Arial" w:hAnsi="Arial" w:cs="Arial"/>
          <w:szCs w:val="22"/>
        </w:rPr>
        <w:t xml:space="preserv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bookmarkEnd w:id="74"/>
      <w:bookmarkEnd w:id="75"/>
    </w:p>
    <w:p w14:paraId="0FAA8BB3" w14:textId="5610038D" w:rsidR="00B9128B" w:rsidRPr="00764100" w:rsidRDefault="00B9128B" w:rsidP="00CD73B5">
      <w:pPr>
        <w:pStyle w:val="Claneka"/>
        <w:keepNext/>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CD73B5">
      <w:pPr>
        <w:pStyle w:val="Claneka"/>
        <w:keepLines w:val="0"/>
        <w:widowControl/>
        <w:numPr>
          <w:ilvl w:val="4"/>
          <w:numId w:val="28"/>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CD73B5">
      <w:pPr>
        <w:pStyle w:val="Claneka"/>
        <w:keepLines w:val="0"/>
        <w:widowControl/>
        <w:numPr>
          <w:ilvl w:val="4"/>
          <w:numId w:val="28"/>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CD73B5">
      <w:pPr>
        <w:pStyle w:val="Claneka"/>
        <w:keepLines w:val="0"/>
        <w:widowControl/>
        <w:numPr>
          <w:ilvl w:val="4"/>
          <w:numId w:val="28"/>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CD73B5">
      <w:pPr>
        <w:pStyle w:val="Level5"/>
        <w:numPr>
          <w:ilvl w:val="0"/>
          <w:numId w:val="23"/>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CD73B5">
      <w:pPr>
        <w:pStyle w:val="Level5"/>
        <w:numPr>
          <w:ilvl w:val="0"/>
          <w:numId w:val="23"/>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CD73B5">
      <w:pPr>
        <w:pStyle w:val="Level5"/>
        <w:numPr>
          <w:ilvl w:val="0"/>
          <w:numId w:val="23"/>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429B5BE9" w:rsidR="00B9128B" w:rsidRPr="00764100" w:rsidRDefault="00486702" w:rsidP="00CD73B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Pr>
          <w:rFonts w:ascii="Arial" w:hAnsi="Arial" w:cs="Arial"/>
        </w:rPr>
        <w:t xml:space="preserve">Určení hranic nových pozemků </w:t>
      </w:r>
      <w:r w:rsidR="00B9128B" w:rsidRPr="00764100">
        <w:rPr>
          <w:rFonts w:ascii="Arial" w:hAnsi="Arial" w:cs="Arial"/>
        </w:rPr>
        <w:t xml:space="preserve">včetně bilancí odsouhlasených vlastníky pozemků řešených podle § </w:t>
      </w:r>
      <w:r w:rsidR="00CA46D5">
        <w:rPr>
          <w:rFonts w:ascii="Arial" w:hAnsi="Arial" w:cs="Arial"/>
        </w:rPr>
        <w:t>14</w:t>
      </w:r>
      <w:r w:rsidR="00B9128B" w:rsidRPr="00764100">
        <w:rPr>
          <w:rFonts w:ascii="Arial" w:hAnsi="Arial" w:cs="Arial"/>
        </w:rPr>
        <w:t xml:space="preserve"> Zákona, zpracovaných v souladu s § 9 </w:t>
      </w:r>
      <w:r w:rsidR="00E35893">
        <w:rPr>
          <w:rFonts w:ascii="Arial" w:hAnsi="Arial" w:cs="Arial"/>
        </w:rPr>
        <w:t xml:space="preserve">a </w:t>
      </w:r>
      <w:r w:rsidR="00B9128B" w:rsidRPr="00764100">
        <w:rPr>
          <w:rFonts w:ascii="Arial" w:hAnsi="Arial" w:cs="Arial"/>
        </w:rPr>
        <w:t xml:space="preserve">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B9128B" w:rsidRPr="00764100">
        <w:rPr>
          <w:rFonts w:ascii="Arial" w:hAnsi="Arial" w:cs="Arial"/>
        </w:rPr>
        <w:t>;</w:t>
      </w:r>
    </w:p>
    <w:p w14:paraId="7F5D275E" w14:textId="6864D0BE" w:rsidR="00B9128B" w:rsidRPr="00764100"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bookmarkStart w:id="85"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CD73B5">
      <w:pPr>
        <w:pStyle w:val="Claneka"/>
        <w:keepLines w:val="0"/>
        <w:widowControl/>
        <w:numPr>
          <w:ilvl w:val="4"/>
          <w:numId w:val="29"/>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4CE0089C" w14:textId="684BFAB9"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7" w:name="_Ref51580149"/>
      <w:bookmarkStart w:id="88" w:name="_Ref52043450"/>
      <w:bookmarkEnd w:id="86"/>
      <w:r w:rsidRPr="009C22D3">
        <w:rPr>
          <w:rFonts w:ascii="Arial" w:hAnsi="Arial" w:cs="Arial"/>
          <w:szCs w:val="22"/>
        </w:rPr>
        <w:t>Dokončení a předložení aktuální dokumentace nového uspořádání pozemků:</w:t>
      </w:r>
      <w:bookmarkEnd w:id="87"/>
      <w:bookmarkEnd w:id="88"/>
    </w:p>
    <w:p w14:paraId="49B735B1" w14:textId="45DE70F6" w:rsidR="00B9128B" w:rsidRPr="00F131DD" w:rsidRDefault="00B9128B" w:rsidP="00CD73B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11DD6B32" w:rsidR="00B9128B" w:rsidRPr="00764100" w:rsidRDefault="00B9128B" w:rsidP="00CD73B5">
      <w:pPr>
        <w:pStyle w:val="Claneka"/>
        <w:keepLines w:val="0"/>
        <w:widowControl/>
        <w:numPr>
          <w:ilvl w:val="4"/>
          <w:numId w:val="30"/>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w:t>
      </w:r>
      <w:r w:rsidRPr="00764100">
        <w:rPr>
          <w:rFonts w:ascii="Arial" w:hAnsi="Arial" w:cs="Arial"/>
        </w:rPr>
        <w:t>;</w:t>
      </w:r>
    </w:p>
    <w:p w14:paraId="004040BE" w14:textId="5D4E0584" w:rsidR="00B9128B" w:rsidRPr="00764100" w:rsidRDefault="00B9128B" w:rsidP="00CD73B5">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CD73B5">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0C8690F6" w:rsidR="00B9128B" w:rsidRPr="00764100" w:rsidRDefault="009D44F8" w:rsidP="00DB56FF">
      <w:pPr>
        <w:pStyle w:val="Level3"/>
        <w:tabs>
          <w:tab w:val="clear" w:pos="2041"/>
        </w:tabs>
        <w:spacing w:before="120" w:after="120" w:line="240" w:lineRule="auto"/>
        <w:ind w:left="1418"/>
        <w:jc w:val="both"/>
        <w:rPr>
          <w:rFonts w:ascii="Arial" w:hAnsi="Arial" w:cs="Arial"/>
          <w:szCs w:val="22"/>
        </w:rPr>
      </w:pPr>
      <w:bookmarkStart w:id="89" w:name="_Ref51580255"/>
      <w:bookmarkStart w:id="90" w:name="_Ref52043476"/>
      <w:r w:rsidRPr="009D44F8">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76661C0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určí Objednatel. </w:t>
      </w:r>
    </w:p>
    <w:p w14:paraId="75FE537B" w14:textId="464E2198"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3FAD0D5E"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9D44F8">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9D44F8">
        <w:rPr>
          <w:rFonts w:ascii="Arial" w:hAnsi="Arial" w:cs="Arial"/>
          <w:szCs w:val="22"/>
        </w:rPr>
        <w:t>JPÚ</w:t>
      </w:r>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0D4B8241"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397340">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georeferencovaného TIFF. </w:t>
      </w:r>
      <w:bookmarkStart w:id="96"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7CA410DE"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277973">
        <w:rPr>
          <w:rFonts w:ascii="Arial" w:hAnsi="Arial" w:cs="Arial"/>
        </w:rPr>
        <w:t xml:space="preserve">1x listinné </w:t>
      </w:r>
      <w:r w:rsidR="00C326DF">
        <w:rPr>
          <w:rFonts w:ascii="Arial" w:hAnsi="Arial" w:cs="Arial"/>
        </w:rPr>
        <w:t xml:space="preserve">vyhotovení určené Objednateli; </w:t>
      </w:r>
      <w:r w:rsidRPr="00EE517F">
        <w:rPr>
          <w:rFonts w:ascii="Arial" w:hAnsi="Arial" w:cs="Arial"/>
        </w:rPr>
        <w:t>digitální vyhotovení určené Objednateli</w:t>
      </w:r>
      <w:r w:rsidR="00C326DF">
        <w:rPr>
          <w:rFonts w:ascii="Arial" w:hAnsi="Arial" w:cs="Arial"/>
        </w:rPr>
        <w:t xml:space="preserve"> a katastrálnímu úřadu</w:t>
      </w:r>
      <w:r w:rsidRPr="00EE517F">
        <w:rPr>
          <w:rFonts w:ascii="Arial" w:hAnsi="Arial" w:cs="Arial"/>
        </w:rPr>
        <w:t>;</w:t>
      </w:r>
    </w:p>
    <w:p w14:paraId="4C33119E" w14:textId="2D9F3A0B" w:rsidR="00B9128B" w:rsidRPr="00EE517F" w:rsidRDefault="00B13597"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w:t>
      </w:r>
      <w:r w:rsidR="00C326DF">
        <w:rPr>
          <w:rFonts w:ascii="Arial" w:hAnsi="Arial" w:cs="Arial"/>
        </w:rPr>
        <w:t>JPÚ</w:t>
      </w:r>
      <w:r w:rsidR="00CD73B5">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368CD">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589C1865" w:rsidR="006D7FB1" w:rsidRPr="00EE517F" w:rsidRDefault="006D7FB1"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4A693D55" w:rsidR="00FB36A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lastRenderedPageBreak/>
        <w:t xml:space="preserve">Zjišťování průběhu hranic obvodu </w:t>
      </w:r>
      <w:r w:rsidR="00B368CD">
        <w:rPr>
          <w:rFonts w:ascii="Arial" w:hAnsi="Arial" w:cs="Arial"/>
        </w:rPr>
        <w:t>JPÚ</w:t>
      </w:r>
      <w:r w:rsidR="00B262F3" w:rsidRPr="00EE517F">
        <w:rPr>
          <w:rFonts w:ascii="Arial" w:hAnsi="Arial" w:cs="Arial"/>
        </w:rPr>
        <w:t xml:space="preserve">– </w:t>
      </w:r>
      <w:r w:rsidR="00B368CD">
        <w:rPr>
          <w:rFonts w:ascii="Arial" w:hAnsi="Arial" w:cs="Arial"/>
        </w:rPr>
        <w:t>2</w:t>
      </w:r>
      <w:r w:rsidR="00B262F3" w:rsidRPr="00EE517F">
        <w:rPr>
          <w:rFonts w:ascii="Arial" w:hAnsi="Arial" w:cs="Arial"/>
        </w:rPr>
        <w:t xml:space="preserve">x listinné vyhotovení určené </w:t>
      </w:r>
      <w:r w:rsidR="0023051F">
        <w:rPr>
          <w:rFonts w:ascii="Arial" w:hAnsi="Arial" w:cs="Arial"/>
        </w:rPr>
        <w:t xml:space="preserve">1x </w:t>
      </w:r>
      <w:r w:rsidR="00B262F3" w:rsidRPr="00EE517F">
        <w:rPr>
          <w:rFonts w:ascii="Arial" w:hAnsi="Arial" w:cs="Arial"/>
        </w:rPr>
        <w:t>Objednateli</w:t>
      </w:r>
      <w:r w:rsidR="0023051F">
        <w:rPr>
          <w:rFonts w:ascii="Arial" w:hAnsi="Arial" w:cs="Arial"/>
        </w:rPr>
        <w:t xml:space="preserve"> 1x katastrálnímu úřadu</w:t>
      </w:r>
      <w:r w:rsidR="00B262F3" w:rsidRPr="00EE517F">
        <w:rPr>
          <w:rFonts w:ascii="Arial" w:hAnsi="Arial" w:cs="Arial"/>
        </w:rPr>
        <w:t xml:space="preserve">; </w:t>
      </w:r>
      <w:r w:rsidR="00F738A9">
        <w:rPr>
          <w:rFonts w:ascii="Arial" w:hAnsi="Arial" w:cs="Arial"/>
        </w:rPr>
        <w:t xml:space="preserve">digitální vyhotovení určené Objednateli; </w:t>
      </w:r>
      <w:r w:rsidR="00B262F3" w:rsidRPr="00EE517F">
        <w:rPr>
          <w:rFonts w:ascii="Arial" w:hAnsi="Arial" w:cs="Arial"/>
        </w:rPr>
        <w:t>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30B3FF33" w:rsidR="00B9128B" w:rsidRPr="00EE517F" w:rsidRDefault="00F738A9" w:rsidP="00CD73B5">
      <w:pPr>
        <w:pStyle w:val="Claneka"/>
        <w:keepLines w:val="0"/>
        <w:widowControl/>
        <w:numPr>
          <w:ilvl w:val="2"/>
          <w:numId w:val="19"/>
        </w:numPr>
        <w:spacing w:before="120" w:after="120" w:line="240" w:lineRule="auto"/>
        <w:jc w:val="both"/>
        <w:rPr>
          <w:rFonts w:ascii="Arial" w:hAnsi="Arial" w:cs="Arial"/>
        </w:rPr>
      </w:pPr>
      <w:r w:rsidRPr="00F738A9">
        <w:rPr>
          <w:rFonts w:ascii="Arial" w:hAnsi="Arial" w:cs="Arial"/>
          <w:b/>
          <w:bCs/>
        </w:rPr>
        <w:t>NENÍ 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262CD48" w:rsidR="00F821DF" w:rsidRPr="00EE517F" w:rsidRDefault="00F821DF"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362BEE">
        <w:rPr>
          <w:rFonts w:ascii="Arial" w:hAnsi="Arial" w:cs="Arial"/>
        </w:rPr>
        <w:t xml:space="preserve">JPÚ </w:t>
      </w:r>
      <w:r w:rsidRPr="00EE517F">
        <w:rPr>
          <w:rFonts w:ascii="Arial" w:hAnsi="Arial" w:cs="Arial"/>
        </w:rPr>
        <w:t xml:space="preserve">– 1x listinné a digitální vyhotovení určené Objednateli; </w:t>
      </w:r>
    </w:p>
    <w:p w14:paraId="1B9715A0" w14:textId="7164C438"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1C78711"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362BEE">
        <w:rPr>
          <w:rFonts w:ascii="Arial" w:hAnsi="Arial" w:cs="Arial"/>
        </w:rPr>
        <w:t>určené Objednateli</w:t>
      </w:r>
      <w:r w:rsidR="008651C0">
        <w:rPr>
          <w:rFonts w:ascii="Arial" w:hAnsi="Arial" w:cs="Arial"/>
        </w:rPr>
        <w:t xml:space="preserve">; soupis nárokových listů bude předán ve formátu *pdf. </w:t>
      </w:r>
    </w:p>
    <w:p w14:paraId="498CECE0" w14:textId="37D3653F" w:rsidR="00B9128B" w:rsidRPr="00EE517F" w:rsidRDefault="008651C0" w:rsidP="00CD73B5">
      <w:pPr>
        <w:pStyle w:val="Claneka"/>
        <w:keepLines w:val="0"/>
        <w:widowControl/>
        <w:numPr>
          <w:ilvl w:val="2"/>
          <w:numId w:val="19"/>
        </w:numPr>
        <w:spacing w:before="120" w:after="120" w:line="240" w:lineRule="auto"/>
        <w:jc w:val="both"/>
        <w:rPr>
          <w:rFonts w:ascii="Arial" w:hAnsi="Arial" w:cs="Arial"/>
        </w:rPr>
      </w:pPr>
      <w:r w:rsidRPr="008651C0">
        <w:rPr>
          <w:rFonts w:ascii="Arial" w:hAnsi="Arial" w:cs="Arial"/>
          <w:b/>
          <w:bCs/>
        </w:rPr>
        <w:t>NENÍ PŘEDMĚTEM TÉTO SMLOUVY:</w:t>
      </w:r>
      <w:r>
        <w:rPr>
          <w:rFonts w:ascii="Arial" w:hAnsi="Arial" w:cs="Arial"/>
        </w:rPr>
        <w:t xml:space="preserve"> </w:t>
      </w:r>
      <w:r w:rsidR="00B9128B" w:rsidRPr="00EE517F">
        <w:rPr>
          <w:rFonts w:ascii="Arial" w:hAnsi="Arial" w:cs="Arial"/>
        </w:rPr>
        <w:t>PSZ:</w:t>
      </w:r>
    </w:p>
    <w:p w14:paraId="3E681D53" w14:textId="079592ED" w:rsidR="00B9128B" w:rsidRPr="00EE517F" w:rsidRDefault="00B9128B" w:rsidP="00CD73B5">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CD73B5">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CD73B5">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CD73B5">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CD73B5">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62C24392"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105191">
        <w:rPr>
          <w:rFonts w:ascii="Arial" w:hAnsi="Arial" w:cs="Arial"/>
        </w:rPr>
        <w:t xml:space="preserve"> 2x</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1x k rozeslání účastníkům řízení</w:t>
      </w:r>
      <w:r w:rsidR="00BD0257" w:rsidRPr="00D2192C">
        <w:rPr>
          <w:rFonts w:ascii="Arial" w:hAnsi="Arial" w:cs="Arial"/>
        </w:rPr>
        <w:t>,</w:t>
      </w:r>
      <w:r w:rsidR="002C01B8" w:rsidRPr="00D2192C">
        <w:rPr>
          <w:rFonts w:ascii="Arial" w:hAnsi="Arial" w:cs="Arial"/>
        </w:rPr>
        <w:t>;</w:t>
      </w:r>
      <w:r w:rsidR="002C01B8" w:rsidRPr="00EE517F">
        <w:rPr>
          <w:rFonts w:ascii="Arial" w:hAnsi="Arial" w:cs="Arial"/>
        </w:rPr>
        <w:t xml:space="preserve"> digitální vyhotovení určené Objednateli</w:t>
      </w:r>
      <w:r w:rsidRPr="00EE517F">
        <w:rPr>
          <w:rFonts w:ascii="Arial" w:hAnsi="Arial" w:cs="Arial"/>
        </w:rPr>
        <w:t>;</w:t>
      </w:r>
      <w:bookmarkEnd w:id="99"/>
    </w:p>
    <w:p w14:paraId="53003411" w14:textId="773A9812" w:rsidR="00B9128B" w:rsidRPr="00EE517F" w:rsidRDefault="001B041B" w:rsidP="00CD73B5">
      <w:pPr>
        <w:pStyle w:val="Claneka"/>
        <w:keepLines w:val="0"/>
        <w:widowControl/>
        <w:numPr>
          <w:ilvl w:val="2"/>
          <w:numId w:val="19"/>
        </w:numPr>
        <w:spacing w:before="120" w:after="120" w:line="240" w:lineRule="auto"/>
        <w:jc w:val="both"/>
        <w:rPr>
          <w:rFonts w:ascii="Arial" w:hAnsi="Arial" w:cs="Arial"/>
        </w:rPr>
      </w:pPr>
      <w:bookmarkStart w:id="100" w:name="_Ref135050419"/>
      <w:r w:rsidRPr="001B041B">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0"/>
    </w:p>
    <w:p w14:paraId="49DA58B3" w14:textId="77EDFC68"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7849BC7"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001B041B">
        <w:rPr>
          <w:rFonts w:ascii="Arial" w:hAnsi="Arial" w:cs="Arial"/>
        </w:rPr>
        <w:t>1</w:t>
      </w:r>
      <w:r w:rsidR="00D2192C">
        <w:rPr>
          <w:rFonts w:ascii="Arial" w:hAnsi="Arial" w:cs="Arial"/>
        </w:rPr>
        <w:t>x</w:t>
      </w:r>
      <w:r w:rsidR="00321B60">
        <w:rPr>
          <w:rFonts w:ascii="Arial" w:hAnsi="Arial" w:cs="Arial"/>
        </w:rPr>
        <w:t xml:space="preserve"> listinné  a </w:t>
      </w:r>
      <w:r w:rsidRPr="00EE517F">
        <w:rPr>
          <w:rFonts w:ascii="Arial" w:hAnsi="Arial" w:cs="Arial"/>
        </w:rPr>
        <w:t>digitální vyhotovení určené Objednateli</w:t>
      </w:r>
      <w:r w:rsidR="007F408F" w:rsidRPr="00EE517F">
        <w:rPr>
          <w:rFonts w:ascii="Arial" w:hAnsi="Arial" w:cs="Arial"/>
        </w:rPr>
        <w:t xml:space="preserve">; </w:t>
      </w:r>
      <w:r w:rsidR="00321B60">
        <w:rPr>
          <w:rFonts w:ascii="Arial" w:hAnsi="Arial" w:cs="Arial"/>
        </w:rPr>
        <w:t>digitální vyhotovení určené katastrálnímu úřadu</w:t>
      </w:r>
      <w:r w:rsidR="00A13B9A">
        <w:rPr>
          <w:rFonts w:ascii="Arial" w:hAnsi="Arial" w:cs="Arial"/>
        </w:rPr>
        <w:t xml:space="preserve"> </w:t>
      </w:r>
      <w:r w:rsidR="00921D5E" w:rsidRPr="00EE517F">
        <w:rPr>
          <w:rFonts w:ascii="Arial" w:hAnsi="Arial" w:cs="Arial"/>
        </w:rPr>
        <w:t>a</w:t>
      </w:r>
    </w:p>
    <w:p w14:paraId="35C2B096" w14:textId="5FE05EAE" w:rsidR="00B9128B" w:rsidRPr="00EE517F" w:rsidRDefault="00B9128B" w:rsidP="00CD73B5">
      <w:pPr>
        <w:pStyle w:val="Claneka"/>
        <w:keepLines w:val="0"/>
        <w:widowControl/>
        <w:numPr>
          <w:ilvl w:val="2"/>
          <w:numId w:val="19"/>
        </w:numPr>
        <w:spacing w:before="120" w:after="120"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A13B9A">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A13B9A">
        <w:rPr>
          <w:rFonts w:ascii="Arial" w:hAnsi="Arial" w:cs="Arial"/>
        </w:rPr>
        <w:t xml:space="preserve">a </w:t>
      </w:r>
      <w:r w:rsidR="00BD0257" w:rsidRPr="00EE517F">
        <w:rPr>
          <w:rFonts w:ascii="Arial" w:hAnsi="Arial" w:cs="Arial"/>
        </w:rPr>
        <w:t xml:space="preserve">1x </w:t>
      </w:r>
      <w:r w:rsidRPr="00EE517F">
        <w:rPr>
          <w:rFonts w:ascii="Arial" w:hAnsi="Arial" w:cs="Arial"/>
        </w:rPr>
        <w:t>k rozeslání účastníkům řízení</w:t>
      </w:r>
      <w:r w:rsidR="00A13B9A">
        <w:rPr>
          <w:rFonts w:ascii="Arial" w:hAnsi="Arial" w:cs="Arial"/>
        </w:rPr>
        <w:t>;</w:t>
      </w:r>
      <w:r w:rsidR="000A684E" w:rsidRPr="00EE517F">
        <w:rPr>
          <w:rFonts w:ascii="Arial" w:hAnsi="Arial" w:cs="Arial"/>
        </w:rPr>
        <w:t xml:space="preserve"> </w:t>
      </w:r>
      <w:r w:rsidR="00EA7618" w:rsidRPr="00EE517F">
        <w:rPr>
          <w:rFonts w:ascii="Arial" w:hAnsi="Arial" w:cs="Arial"/>
        </w:rPr>
        <w:t>digitální vyhotovení určené Objednateli</w:t>
      </w:r>
      <w:r w:rsidRPr="00EE517F">
        <w:rPr>
          <w:rFonts w:ascii="Arial" w:hAnsi="Arial" w:cs="Arial"/>
        </w:rPr>
        <w:t>.</w:t>
      </w:r>
      <w:bookmarkEnd w:id="101"/>
    </w:p>
    <w:p w14:paraId="08FD356D" w14:textId="7E12AD9E"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970454">
        <w:rPr>
          <w:rFonts w:ascii="Arial" w:hAnsi="Arial" w:cs="Arial"/>
          <w:szCs w:val="22"/>
        </w:rPr>
        <w:t>N</w:t>
      </w:r>
      <w:r w:rsidR="00B9128B" w:rsidRPr="00ED6435">
        <w:rPr>
          <w:rFonts w:ascii="Arial" w:hAnsi="Arial" w:cs="Arial"/>
          <w:szCs w:val="22"/>
        </w:rPr>
        <w:t xml:space="preserve">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970454">
        <w:rPr>
          <w:rFonts w:ascii="Arial" w:hAnsi="Arial" w:cs="Arial"/>
          <w:szCs w:val="22"/>
        </w:rPr>
        <w:t xml:space="preserve">. </w:t>
      </w:r>
      <w:r w:rsidR="00533A4B"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3" w:name="_Ref26987952"/>
      <w:r w:rsidRPr="001D7911">
        <w:rPr>
          <w:rFonts w:ascii="Arial" w:hAnsi="Arial" w:cs="Arial"/>
          <w:szCs w:val="22"/>
        </w:rPr>
        <w:t>Poddodavatelé</w:t>
      </w:r>
      <w:bookmarkEnd w:id="103"/>
    </w:p>
    <w:p w14:paraId="3A5F466B" w14:textId="2BD4425B" w:rsidR="003E76BF" w:rsidRPr="001D7911" w:rsidRDefault="003E76BF" w:rsidP="00DB56FF">
      <w:pPr>
        <w:pStyle w:val="Level2"/>
        <w:spacing w:before="120" w:after="120" w:line="240" w:lineRule="auto"/>
        <w:ind w:left="567" w:hanging="567"/>
        <w:jc w:val="both"/>
        <w:rPr>
          <w:rFonts w:ascii="Arial" w:hAnsi="Arial" w:cs="Arial"/>
          <w:szCs w:val="22"/>
        </w:rPr>
      </w:pPr>
      <w:bookmarkStart w:id="104"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4"/>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58785B"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96475C" w:rsidRPr="0058785B">
        <w:rPr>
          <w:rFonts w:ascii="Arial" w:hAnsi="Arial" w:cs="Arial"/>
        </w:rPr>
        <w:t>.</w:t>
      </w:r>
      <w:r w:rsidR="006F3325" w:rsidRPr="0058785B">
        <w:rPr>
          <w:rFonts w:ascii="Arial" w:hAnsi="Arial" w:cs="Arial"/>
        </w:rPr>
        <w:t xml:space="preserve"> </w:t>
      </w:r>
      <w:r w:rsidR="00FA426C" w:rsidRPr="0058785B">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58785B">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373A0FD8"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3F1B8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11837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70454">
        <w:rPr>
          <w:rFonts w:ascii="Arial" w:hAnsi="Arial" w:cs="Arial"/>
          <w:szCs w:val="22"/>
        </w:rPr>
        <w:t>Znojmo</w:t>
      </w:r>
      <w:r w:rsidR="00127C34" w:rsidRPr="00C62699">
        <w:rPr>
          <w:rFonts w:ascii="Arial" w:hAnsi="Arial" w:cs="Arial"/>
          <w:szCs w:val="22"/>
        </w:rPr>
        <w:t xml:space="preserve">, adresa </w:t>
      </w:r>
      <w:r w:rsidR="00407A52">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8"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CD73B5">
      <w:pPr>
        <w:pStyle w:val="Claneka"/>
        <w:keepLines w:val="0"/>
        <w:widowControl/>
        <w:numPr>
          <w:ilvl w:val="2"/>
          <w:numId w:val="18"/>
        </w:numPr>
        <w:spacing w:before="120" w:after="120"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1D7911" w:rsidRDefault="00FF7CCA" w:rsidP="00CD73B5">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8"/>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0" w:name="_Ref50734694"/>
      <w:bookmarkStart w:id="111"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0"/>
      <w:bookmarkEnd w:id="111"/>
      <w:r w:rsidR="00E94BEA">
        <w:rPr>
          <w:rFonts w:ascii="Arial" w:hAnsi="Arial" w:cs="Arial"/>
          <w:szCs w:val="22"/>
        </w:rPr>
        <w:t>10.</w:t>
      </w:r>
    </w:p>
    <w:p w14:paraId="099823C5" w14:textId="1A60B330" w:rsidR="00A92F44"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7AD50160" w14:textId="77777777" w:rsidR="00F62AE1" w:rsidRPr="00C62699" w:rsidRDefault="00F62AE1" w:rsidP="00F62AE1">
      <w:pPr>
        <w:pStyle w:val="Level2"/>
        <w:numPr>
          <w:ilvl w:val="0"/>
          <w:numId w:val="0"/>
        </w:numPr>
        <w:spacing w:before="120" w:after="120" w:line="240" w:lineRule="auto"/>
        <w:ind w:left="567"/>
        <w:jc w:val="both"/>
        <w:rPr>
          <w:rFonts w:ascii="Arial" w:hAnsi="Arial" w:cs="Arial"/>
        </w:rPr>
      </w:pP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6EC5F4A" w:rsidR="00F87D9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407A52">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7510809B" w:rsidR="00F87D9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407A52">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CC37DED" w:rsidR="0090447A" w:rsidRPr="00764100" w:rsidRDefault="00407A52" w:rsidP="00CD73B5">
      <w:pPr>
        <w:pStyle w:val="Level4"/>
        <w:numPr>
          <w:ilvl w:val="0"/>
          <w:numId w:val="15"/>
        </w:numPr>
        <w:spacing w:before="120" w:after="120" w:line="240" w:lineRule="auto"/>
        <w:ind w:left="1134" w:hanging="567"/>
        <w:jc w:val="both"/>
        <w:rPr>
          <w:rFonts w:ascii="Arial" w:hAnsi="Arial" w:cs="Arial"/>
          <w:szCs w:val="22"/>
        </w:rPr>
      </w:pPr>
      <w:r w:rsidRPr="00407A52">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w:t>
      </w:r>
      <w:r w:rsidR="003B274C">
        <w:rPr>
          <w:rFonts w:ascii="Arial" w:hAnsi="Arial" w:cs="Arial"/>
          <w:b/>
          <w:szCs w:val="22"/>
        </w:rPr>
        <w:t> </w:t>
      </w:r>
      <w:r w:rsidR="0090447A" w:rsidRPr="00764100">
        <w:rPr>
          <w:rFonts w:ascii="Arial" w:hAnsi="Arial" w:cs="Arial"/>
          <w:b/>
          <w:szCs w:val="22"/>
        </w:rPr>
        <w:t>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517781E" w:rsidR="0090447A" w:rsidRPr="00764100" w:rsidRDefault="0090447A"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w:t>
      </w:r>
      <w:ins w:id="116" w:author="Ondroušek Vladimír JUDr." w:date="2025-09-02T08:15:00Z">
        <w:r w:rsidR="00CD73B5">
          <w:rPr>
            <w:rFonts w:ascii="Arial" w:hAnsi="Arial" w:cs="Arial"/>
            <w:b/>
            <w:bCs/>
            <w:szCs w:val="22"/>
          </w:rPr>
          <w:t xml:space="preserve"> </w:t>
        </w:r>
      </w:ins>
      <w:r w:rsidR="00407A52">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111635FD" w:rsidR="00F87D91" w:rsidRPr="00764100" w:rsidRDefault="00407A52" w:rsidP="00CD73B5">
      <w:pPr>
        <w:pStyle w:val="Level4"/>
        <w:numPr>
          <w:ilvl w:val="0"/>
          <w:numId w:val="15"/>
        </w:numPr>
        <w:spacing w:before="120" w:after="120" w:line="240" w:lineRule="auto"/>
        <w:ind w:left="1134" w:hanging="567"/>
        <w:jc w:val="both"/>
        <w:rPr>
          <w:rFonts w:ascii="Arial" w:hAnsi="Arial" w:cs="Arial"/>
          <w:szCs w:val="22"/>
        </w:rPr>
      </w:pPr>
      <w:r w:rsidRPr="00407A52">
        <w:rPr>
          <w:rFonts w:ascii="Arial" w:hAnsi="Arial" w:cs="Arial"/>
          <w:b/>
          <w:bCs/>
          <w:szCs w:val="22"/>
        </w:rPr>
        <w:t>NENÍ PŘEDMĚTEM TÉTO SMLOUVY</w:t>
      </w:r>
      <w:r>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3EAEA8D5" w:rsidR="00F87D91" w:rsidRDefault="00646EE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37CE645C" w14:textId="77777777" w:rsidR="00F62AE1" w:rsidRDefault="00F62AE1" w:rsidP="00F62AE1">
      <w:pPr>
        <w:pStyle w:val="Level5"/>
        <w:numPr>
          <w:ilvl w:val="0"/>
          <w:numId w:val="0"/>
        </w:numPr>
        <w:ind w:left="2704"/>
      </w:pPr>
    </w:p>
    <w:p w14:paraId="13F842D8" w14:textId="77777777" w:rsidR="00F62AE1" w:rsidRPr="00F62AE1" w:rsidRDefault="00F62AE1" w:rsidP="00F62AE1">
      <w:pPr>
        <w:pStyle w:val="Level5"/>
        <w:numPr>
          <w:ilvl w:val="0"/>
          <w:numId w:val="0"/>
        </w:numPr>
        <w:ind w:left="2704"/>
      </w:pPr>
    </w:p>
    <w:p w14:paraId="1A0A613C" w14:textId="39EAA69F" w:rsidR="00646EE1" w:rsidRPr="00764100" w:rsidRDefault="00DA613F" w:rsidP="00CD73B5">
      <w:pPr>
        <w:pStyle w:val="Level4"/>
        <w:numPr>
          <w:ilvl w:val="0"/>
          <w:numId w:val="15"/>
        </w:numPr>
        <w:spacing w:before="120" w:after="120" w:line="240" w:lineRule="auto"/>
        <w:ind w:left="1134" w:hanging="567"/>
        <w:jc w:val="both"/>
        <w:rPr>
          <w:rFonts w:ascii="Arial" w:hAnsi="Arial" w:cs="Arial"/>
          <w:szCs w:val="22"/>
        </w:rPr>
      </w:pPr>
      <w:r w:rsidRPr="00DA613F">
        <w:rPr>
          <w:rFonts w:ascii="Arial" w:hAnsi="Arial" w:cs="Arial"/>
          <w:b/>
          <w:bCs/>
          <w:szCs w:val="22"/>
        </w:rPr>
        <w:t>NENÍ PŘEDMĚTEM TÉTO SMLOUVY</w:t>
      </w:r>
      <w:r>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CD73B5">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4F28EF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Default="00237BE0" w:rsidP="00CD73B5">
      <w:pPr>
        <w:pStyle w:val="Claneka"/>
        <w:keepLines w:val="0"/>
        <w:widowControl/>
        <w:numPr>
          <w:ilvl w:val="0"/>
          <w:numId w:val="4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350B1A54" w14:textId="77777777" w:rsidR="00F62AE1" w:rsidRPr="00C62699" w:rsidRDefault="00F62AE1" w:rsidP="00F62AE1">
      <w:pPr>
        <w:pStyle w:val="Claneka"/>
        <w:keepLines w:val="0"/>
        <w:widowControl/>
        <w:spacing w:before="120" w:after="120" w:line="240" w:lineRule="auto"/>
        <w:ind w:left="720"/>
        <w:jc w:val="both"/>
        <w:rPr>
          <w:rFonts w:ascii="Arial" w:hAnsi="Arial" w:cs="Arial"/>
        </w:rPr>
      </w:pPr>
    </w:p>
    <w:p w14:paraId="5D6EA0CF" w14:textId="5763CD82" w:rsidR="00237BE0" w:rsidRPr="00C62699" w:rsidRDefault="00237BE0" w:rsidP="00CD73B5">
      <w:pPr>
        <w:pStyle w:val="Claneka"/>
        <w:keepLines w:val="0"/>
        <w:widowControl/>
        <w:numPr>
          <w:ilvl w:val="0"/>
          <w:numId w:val="47"/>
        </w:numPr>
        <w:spacing w:before="120" w:after="120"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CD73B5">
      <w:pPr>
        <w:pStyle w:val="Claneka"/>
        <w:keepLines w:val="0"/>
        <w:widowControl/>
        <w:numPr>
          <w:ilvl w:val="0"/>
          <w:numId w:val="4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CD73B5">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D73B5">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CD73B5">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D73B5">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lastRenderedPageBreak/>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CD73B5">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D73B5">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CD73B5">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CD73B5">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CD73B5">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CD73B5">
      <w:pPr>
        <w:pStyle w:val="Claneka"/>
        <w:keepLines w:val="0"/>
        <w:widowControl/>
        <w:numPr>
          <w:ilvl w:val="0"/>
          <w:numId w:val="4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D73B5">
      <w:pPr>
        <w:pStyle w:val="Claneka"/>
        <w:keepLines w:val="0"/>
        <w:widowControl/>
        <w:numPr>
          <w:ilvl w:val="0"/>
          <w:numId w:val="4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0B34FB46" w14:textId="77777777" w:rsidR="00F62AE1" w:rsidRPr="00104733" w:rsidRDefault="00F62AE1" w:rsidP="00F62AE1">
      <w:pPr>
        <w:pStyle w:val="Level2"/>
        <w:numPr>
          <w:ilvl w:val="0"/>
          <w:numId w:val="0"/>
        </w:numPr>
        <w:spacing w:before="120" w:after="120" w:line="240" w:lineRule="auto"/>
        <w:ind w:left="567"/>
        <w:jc w:val="both"/>
        <w:rPr>
          <w:rFonts w:ascii="Arial" w:hAnsi="Arial" w:cs="Arial"/>
          <w:szCs w:val="22"/>
        </w:rPr>
      </w:pP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lastRenderedPageBreak/>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CD73B5">
      <w:pPr>
        <w:pStyle w:val="Claneka"/>
        <w:keepNext/>
        <w:keepLines w:val="0"/>
        <w:widowControl/>
        <w:numPr>
          <w:ilvl w:val="2"/>
          <w:numId w:val="21"/>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CD73B5">
      <w:pPr>
        <w:pStyle w:val="Claneka"/>
        <w:keepLines w:val="0"/>
        <w:widowControl/>
        <w:numPr>
          <w:ilvl w:val="2"/>
          <w:numId w:val="21"/>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CD73B5">
      <w:pPr>
        <w:pStyle w:val="Claneka"/>
        <w:keepLines w:val="0"/>
        <w:widowControl/>
        <w:numPr>
          <w:ilvl w:val="2"/>
          <w:numId w:val="21"/>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CD73B5">
      <w:pPr>
        <w:pStyle w:val="Claneka"/>
        <w:keepLines w:val="0"/>
        <w:widowControl/>
        <w:numPr>
          <w:ilvl w:val="2"/>
          <w:numId w:val="21"/>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CD73B5">
      <w:pPr>
        <w:pStyle w:val="Claneka"/>
        <w:keepLines w:val="0"/>
        <w:widowControl/>
        <w:numPr>
          <w:ilvl w:val="2"/>
          <w:numId w:val="21"/>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CD73B5">
      <w:pPr>
        <w:pStyle w:val="Claneka"/>
        <w:keepLines w:val="0"/>
        <w:widowControl/>
        <w:numPr>
          <w:ilvl w:val="2"/>
          <w:numId w:val="21"/>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CD73B5">
      <w:pPr>
        <w:pStyle w:val="Claneka"/>
        <w:keepLines w:val="0"/>
        <w:widowControl/>
        <w:numPr>
          <w:ilvl w:val="2"/>
          <w:numId w:val="4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CD73B5">
      <w:pPr>
        <w:pStyle w:val="Claneka"/>
        <w:keepLines w:val="0"/>
        <w:widowControl/>
        <w:numPr>
          <w:ilvl w:val="2"/>
          <w:numId w:val="4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CD73B5">
      <w:pPr>
        <w:pStyle w:val="Claneka"/>
        <w:keepLines w:val="0"/>
        <w:widowControl/>
        <w:numPr>
          <w:ilvl w:val="2"/>
          <w:numId w:val="4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1A8BC6DF"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4B0697">
        <w:rPr>
          <w:rFonts w:ascii="Arial" w:hAnsi="Arial" w:cs="Arial"/>
        </w:rPr>
        <w:t xml:space="preserve"> a</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7B6EB7">
        <w:rPr>
          <w:rFonts w:ascii="Arial" w:hAnsi="Arial" w:cs="Arial"/>
          <w:szCs w:val="22"/>
        </w:rPr>
        <w:t>.</w:t>
      </w:r>
      <w:r w:rsidR="00BD1D6E" w:rsidRPr="00E81EB4">
        <w:rPr>
          <w:rFonts w:ascii="Arial" w:hAnsi="Arial" w:cs="Arial"/>
        </w:rPr>
        <w:t xml:space="preserve"> </w:t>
      </w:r>
      <w:del w:id="162" w:author="Ondroušek Vladimír JUDr." w:date="2025-09-02T08:18:00Z">
        <w:r w:rsidR="00C61280" w:rsidRPr="00E81EB4" w:rsidDel="008B11FF">
          <w:rPr>
            <w:rFonts w:ascii="Arial" w:hAnsi="Arial" w:cs="Arial"/>
          </w:rPr>
          <w:delText>.</w:delText>
        </w:r>
      </w:del>
    </w:p>
    <w:p w14:paraId="4C28607D" w14:textId="77777777" w:rsidR="00F945DD" w:rsidRDefault="00F945DD" w:rsidP="00DB56FF">
      <w:pPr>
        <w:pStyle w:val="Claneka"/>
        <w:spacing w:before="120" w:after="120" w:line="240" w:lineRule="auto"/>
        <w:ind w:left="992" w:hanging="425"/>
        <w:jc w:val="both"/>
        <w:rPr>
          <w:rFonts w:ascii="Arial" w:hAnsi="Arial" w:cs="Arial"/>
        </w:rPr>
      </w:pPr>
    </w:p>
    <w:p w14:paraId="02F0E1FF" w14:textId="6ADA1A1B"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lastRenderedPageBreak/>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CD73B5">
      <w:pPr>
        <w:pStyle w:val="Claneka"/>
        <w:numPr>
          <w:ilvl w:val="2"/>
          <w:numId w:val="3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CD73B5">
      <w:pPr>
        <w:pStyle w:val="Claneka"/>
        <w:numPr>
          <w:ilvl w:val="2"/>
          <w:numId w:val="3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6A89C95C" w:rsidR="009610F8" w:rsidRPr="004D0E60" w:rsidRDefault="009610F8" w:rsidP="00CD73B5">
      <w:pPr>
        <w:pStyle w:val="Claneka"/>
        <w:numPr>
          <w:ilvl w:val="2"/>
          <w:numId w:val="38"/>
        </w:numPr>
        <w:spacing w:before="120" w:after="120" w:line="240" w:lineRule="auto"/>
        <w:jc w:val="both"/>
        <w:rPr>
          <w:rFonts w:ascii="Arial" w:hAnsi="Arial" w:cs="Arial"/>
        </w:rPr>
      </w:pPr>
      <w:r w:rsidRPr="004D0E60">
        <w:rPr>
          <w:rFonts w:ascii="Arial" w:hAnsi="Arial" w:cs="Arial"/>
        </w:rPr>
        <w:t xml:space="preserve">Podklady pro průzkum trhu budou vydefinovány tak, aby zahrnovaly všechny související činnosti dle aktuálních předpisů, metodik a souvisejících požadavků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CD73B5">
      <w:pPr>
        <w:pStyle w:val="Claneka"/>
        <w:numPr>
          <w:ilvl w:val="2"/>
          <w:numId w:val="3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CD73B5">
      <w:pPr>
        <w:pStyle w:val="Claneki"/>
        <w:numPr>
          <w:ilvl w:val="3"/>
          <w:numId w:val="4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CD73B5">
      <w:pPr>
        <w:pStyle w:val="Claneki"/>
        <w:numPr>
          <w:ilvl w:val="3"/>
          <w:numId w:val="4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CD73B5">
      <w:pPr>
        <w:pStyle w:val="Claneka"/>
        <w:numPr>
          <w:ilvl w:val="2"/>
          <w:numId w:val="3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6B75A9C1" w:rsidR="004A1F0A"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156277">
        <w:rPr>
          <w:rFonts w:ascii="Arial" w:hAnsi="Arial" w:cs="Arial"/>
          <w:i/>
          <w:iCs/>
          <w:szCs w:val="22"/>
        </w:rPr>
        <w:t>JPÚ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156277">
        <w:rPr>
          <w:rFonts w:ascii="Arial" w:hAnsi="Arial" w:cs="Arial"/>
          <w:i/>
          <w:iCs/>
          <w:szCs w:val="22"/>
        </w:rPr>
        <w:t>JPÚ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r w:rsidR="00156277">
        <w:rPr>
          <w:rFonts w:ascii="Arial" w:hAnsi="Arial" w:cs="Arial"/>
          <w:i/>
          <w:iCs/>
          <w:szCs w:val="22"/>
        </w:rPr>
        <w:t>JPÚ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67A1BEF1" w14:textId="77777777" w:rsidR="00F62AE1" w:rsidRDefault="00F62AE1" w:rsidP="00DB56FF">
      <w:pPr>
        <w:pStyle w:val="Level2"/>
        <w:numPr>
          <w:ilvl w:val="0"/>
          <w:numId w:val="0"/>
        </w:numPr>
        <w:spacing w:before="120" w:after="120" w:line="240" w:lineRule="auto"/>
        <w:ind w:left="567"/>
        <w:jc w:val="both"/>
        <w:rPr>
          <w:rFonts w:ascii="Arial" w:hAnsi="Arial" w:cs="Arial"/>
          <w:szCs w:val="22"/>
        </w:rPr>
      </w:pPr>
    </w:p>
    <w:p w14:paraId="2BAD01EB" w14:textId="77777777" w:rsidR="00F62AE1" w:rsidRPr="001D7911" w:rsidRDefault="00F62AE1" w:rsidP="00DB56FF">
      <w:pPr>
        <w:pStyle w:val="Level2"/>
        <w:numPr>
          <w:ilvl w:val="0"/>
          <w:numId w:val="0"/>
        </w:numPr>
        <w:spacing w:before="120" w:after="120" w:line="240" w:lineRule="auto"/>
        <w:ind w:left="567"/>
        <w:jc w:val="both"/>
        <w:rPr>
          <w:rFonts w:ascii="Arial" w:hAnsi="Arial" w:cs="Arial"/>
          <w:szCs w:val="22"/>
        </w:rPr>
      </w:pP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CD73B5">
      <w:pPr>
        <w:pStyle w:val="Level3"/>
        <w:numPr>
          <w:ilvl w:val="2"/>
          <w:numId w:val="3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CD73B5">
      <w:pPr>
        <w:pStyle w:val="Level3"/>
        <w:numPr>
          <w:ilvl w:val="2"/>
          <w:numId w:val="3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67AFF8F7" w14:textId="130344DA" w:rsidR="00CB6A7B" w:rsidRPr="004900E0" w:rsidRDefault="00CB6A7B" w:rsidP="004900E0">
      <w:pPr>
        <w:pStyle w:val="Level2"/>
        <w:spacing w:before="120" w:after="120" w:line="240" w:lineRule="auto"/>
        <w:ind w:left="567" w:hanging="567"/>
        <w:jc w:val="both"/>
        <w:rPr>
          <w:rFonts w:ascii="Arial" w:hAnsi="Arial" w:cs="Arial"/>
          <w:szCs w:val="22"/>
        </w:rPr>
      </w:pPr>
      <w:r w:rsidRPr="00CB6A7B">
        <w:rPr>
          <w:rFonts w:ascii="Arial" w:hAnsi="Arial" w:cs="Arial"/>
        </w:rPr>
        <w:t>Na základě Vyhrazené změny podle čl. 17.1 nebo čl. 17. 2. dojde k úpravě počtu Měrných jednotek jednotlivých dílčích částí Hlavních celků dle Položkového výkazu, a to v následujících situacích nezávislých na vůli Smluvních stran:</w:t>
      </w:r>
    </w:p>
    <w:p w14:paraId="3353B71E" w14:textId="77777777" w:rsidR="004900E0" w:rsidRDefault="004900E0" w:rsidP="00CD73B5">
      <w:pPr>
        <w:pStyle w:val="Level2"/>
        <w:numPr>
          <w:ilvl w:val="0"/>
          <w:numId w:val="52"/>
        </w:numPr>
        <w:jc w:val="both"/>
        <w:rPr>
          <w:rFonts w:ascii="Arial" w:hAnsi="Arial" w:cs="Arial"/>
        </w:rPr>
      </w:pPr>
      <w:r w:rsidRPr="00CB6A7B">
        <w:rPr>
          <w:rFonts w:ascii="Arial" w:hAnsi="Arial" w:cs="Arial"/>
        </w:rPr>
        <w:t xml:space="preserve">pokud po oznámení zahájení řízení o pozemkových úpravách dle § 6 odst. 4 Zákona budou třetími osobami realizovány stavební činnosti, na jejichž základě dojde ke změně výměry pozemků řešených a neřešených dle § 2 Zákona, případně ke změně obvodu pozemkových úprav; </w:t>
      </w:r>
    </w:p>
    <w:p w14:paraId="2DA4D670" w14:textId="77777777" w:rsidR="004900E0" w:rsidRDefault="004900E0" w:rsidP="00CD73B5">
      <w:pPr>
        <w:pStyle w:val="Level2"/>
        <w:numPr>
          <w:ilvl w:val="0"/>
          <w:numId w:val="52"/>
        </w:numPr>
        <w:jc w:val="both"/>
        <w:rPr>
          <w:rFonts w:ascii="Arial" w:hAnsi="Arial" w:cs="Arial"/>
        </w:rPr>
      </w:pPr>
      <w:r w:rsidRPr="00CB6A7B">
        <w:rPr>
          <w:rFonts w:ascii="Arial" w:hAnsi="Arial" w:cs="Arial"/>
        </w:rPr>
        <w:t xml:space="preserve">pokud po oznámení zahájení řízení o pozemkových úpravách dle § 6 odst. 4 Zákona dojde ke schválení změny územního plánu jakékoli dotčené obce, jestliže taková změna územního plánu spočívá v rozšíření zastavitelného území až do již stanoveného obvodu pozemkových úprav a dojde ke změně výměry pozemků řešených a neřešených dle § 2 Zákona, případně ke změně obvodu pozemkových úprav; </w:t>
      </w:r>
    </w:p>
    <w:p w14:paraId="27C346AE" w14:textId="77777777" w:rsidR="004900E0" w:rsidRDefault="004900E0" w:rsidP="00CD73B5">
      <w:pPr>
        <w:pStyle w:val="Level2"/>
        <w:numPr>
          <w:ilvl w:val="0"/>
          <w:numId w:val="52"/>
        </w:numPr>
        <w:jc w:val="both"/>
        <w:rPr>
          <w:rFonts w:ascii="Arial" w:hAnsi="Arial" w:cs="Arial"/>
        </w:rPr>
      </w:pPr>
      <w:r w:rsidRPr="00CB6A7B">
        <w:rPr>
          <w:rFonts w:ascii="Arial" w:hAnsi="Arial" w:cs="Arial"/>
        </w:rPr>
        <w:t>pokud z důvodu vyřešení změny katastrální hranice, jejíž potřeba vyvstala až v průběhu zpracování návrhu pozemkových úprav nebo z důvodu pozdější změny obvodu pozemkových úprav dojde ke změně výměry pozemků řešených a neřešených dle § 2 Zákona.</w:t>
      </w:r>
    </w:p>
    <w:p w14:paraId="3F7511D0" w14:textId="22B447AD" w:rsidR="004900E0" w:rsidRDefault="004900E0" w:rsidP="004900E0">
      <w:pPr>
        <w:pStyle w:val="Level2"/>
        <w:spacing w:before="120" w:after="120" w:line="240" w:lineRule="auto"/>
        <w:ind w:left="567" w:hanging="567"/>
        <w:jc w:val="both"/>
        <w:rPr>
          <w:rFonts w:ascii="Arial" w:hAnsi="Arial" w:cs="Arial"/>
          <w:szCs w:val="22"/>
        </w:rPr>
      </w:pPr>
      <w:r w:rsidRPr="004900E0">
        <w:rPr>
          <w:rFonts w:ascii="Arial" w:hAnsi="Arial" w:cs="Arial"/>
          <w:szCs w:val="22"/>
        </w:rPr>
        <w:t>Změna množství Měrných jednotek, kterou lze provést na základě Vyhrazené změny za podmínek dle čl. 17.3, čl. 17.4 a čl. 17.5, se netýká příslušné dílčí části Hlavního celku uvedeného pod čl. 6.3.5 (Aktualizace návrhu po ukončení odvolacího řízení).</w:t>
      </w:r>
    </w:p>
    <w:p w14:paraId="48575334" w14:textId="4F2F9311" w:rsidR="003C5008" w:rsidRPr="00C95E41" w:rsidRDefault="00A42145" w:rsidP="00A42145">
      <w:pPr>
        <w:pStyle w:val="Level2"/>
        <w:spacing w:before="120" w:after="120" w:line="240" w:lineRule="auto"/>
        <w:ind w:left="567" w:hanging="567"/>
        <w:jc w:val="both"/>
        <w:rPr>
          <w:rFonts w:ascii="Arial" w:hAnsi="Arial" w:cs="Arial"/>
          <w:szCs w:val="22"/>
        </w:rPr>
      </w:pPr>
      <w:r>
        <w:rPr>
          <w:rFonts w:ascii="Arial" w:hAnsi="Arial" w:cs="Arial"/>
          <w:szCs w:val="22"/>
        </w:rPr>
        <w:t xml:space="preserve">Objednatel si v souladu </w:t>
      </w:r>
      <w:r w:rsidRPr="00C77C08">
        <w:rPr>
          <w:rFonts w:ascii="Arial" w:hAnsi="Arial"/>
        </w:rPr>
        <w:t xml:space="preserve">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 nezávislých na vůli Smluvních stran:</w:t>
      </w:r>
    </w:p>
    <w:p w14:paraId="47434612" w14:textId="77777777" w:rsidR="00C95E41" w:rsidRPr="00AE08C8" w:rsidRDefault="00C95E41" w:rsidP="00CD73B5">
      <w:pPr>
        <w:pStyle w:val="Claneka"/>
        <w:keepLines w:val="0"/>
        <w:widowControl/>
        <w:numPr>
          <w:ilvl w:val="0"/>
          <w:numId w:val="35"/>
        </w:numPr>
        <w:spacing w:before="120" w:after="120" w:line="240" w:lineRule="auto"/>
        <w:ind w:left="993" w:hanging="426"/>
        <w:jc w:val="both"/>
        <w:rPr>
          <w:rFonts w:ascii="Arial" w:hAnsi="Arial" w:cs="Arial"/>
        </w:rPr>
      </w:pPr>
      <w:r w:rsidRPr="00AE08C8">
        <w:rPr>
          <w:rFonts w:ascii="Arial" w:hAnsi="Arial" w:cs="Arial"/>
        </w:rPr>
        <w:t>v případě, že budou uplatněny Vyhrazené změny dle článku 17.5 Smlouvy, mohou být posunuty/prodlouženy termíny o dobu nezbytnou pro realizaci změny;</w:t>
      </w:r>
    </w:p>
    <w:p w14:paraId="7AE40E61" w14:textId="77777777" w:rsidR="00C95E41" w:rsidRDefault="00C95E41" w:rsidP="00CD73B5">
      <w:pPr>
        <w:pStyle w:val="Claneka"/>
        <w:keepLines w:val="0"/>
        <w:widowControl/>
        <w:numPr>
          <w:ilvl w:val="0"/>
          <w:numId w:val="35"/>
        </w:numPr>
        <w:spacing w:before="120" w:after="120" w:line="240" w:lineRule="auto"/>
        <w:ind w:left="993" w:hanging="426"/>
        <w:jc w:val="both"/>
        <w:rPr>
          <w:rFonts w:ascii="Arial" w:hAnsi="Arial" w:cs="Arial"/>
        </w:rPr>
      </w:pPr>
      <w:r w:rsidRPr="00AE08C8">
        <w:rPr>
          <w:rFonts w:ascii="Arial" w:hAnsi="Arial" w:cs="Arial"/>
        </w:rPr>
        <w:t>v případě prodlení s provedením Díla, které je způsobeno prodlením dotčených</w:t>
      </w:r>
      <w:r>
        <w:rPr>
          <w:rFonts w:ascii="Arial" w:hAnsi="Arial" w:cs="Arial"/>
        </w:rPr>
        <w:t xml:space="preserve"> orgánů nebo </w:t>
      </w:r>
      <w:r w:rsidRPr="00764100">
        <w:rPr>
          <w:rFonts w:ascii="Arial" w:hAnsi="Arial" w:cs="Arial"/>
        </w:rPr>
        <w:t>Českého úřadu zeměměřického a katastrálního</w:t>
      </w:r>
      <w:r w:rsidRPr="001D7911">
        <w:rPr>
          <w:rFonts w:ascii="Arial" w:hAnsi="Arial" w:cs="Arial"/>
        </w:rPr>
        <w:t>,</w:t>
      </w:r>
      <w:r>
        <w:rPr>
          <w:rFonts w:ascii="Arial" w:hAnsi="Arial" w:cs="Arial"/>
        </w:rPr>
        <w:t xml:space="preserve"> resp. orgánů jím řízeným, </w:t>
      </w:r>
      <w:r w:rsidRPr="001D7911">
        <w:rPr>
          <w:rFonts w:ascii="Arial" w:hAnsi="Arial" w:cs="Arial"/>
        </w:rPr>
        <w:t>poskytujících k plnění Díla součinnost ve smyslu čl. 6.</w:t>
      </w:r>
      <w:r>
        <w:rPr>
          <w:rFonts w:ascii="Arial" w:hAnsi="Arial" w:cs="Arial"/>
        </w:rPr>
        <w:t xml:space="preserve"> Smlouvy</w:t>
      </w:r>
      <w:r w:rsidRPr="001D7911">
        <w:rPr>
          <w:rFonts w:ascii="Arial" w:hAnsi="Arial" w:cs="Arial"/>
        </w:rPr>
        <w:t>, mohou být termíny odpovídajícím způsobem posunuty/prodlouženy</w:t>
      </w:r>
      <w:r>
        <w:rPr>
          <w:rFonts w:ascii="Arial" w:hAnsi="Arial" w:cs="Arial"/>
        </w:rPr>
        <w:t xml:space="preserve"> </w:t>
      </w:r>
      <w:r w:rsidRPr="008B0FB3">
        <w:rPr>
          <w:rFonts w:ascii="Arial" w:hAnsi="Arial" w:cs="Arial"/>
        </w:rPr>
        <w:t>o nezbytně nutnou dobu</w:t>
      </w:r>
      <w:r w:rsidRPr="001D7911">
        <w:rPr>
          <w:rFonts w:ascii="Arial" w:hAnsi="Arial" w:cs="Arial"/>
        </w:rPr>
        <w:t>.</w:t>
      </w:r>
      <w:r>
        <w:rPr>
          <w:rFonts w:ascii="Arial" w:hAnsi="Arial" w:cs="Arial"/>
        </w:rPr>
        <w:t xml:space="preserve"> </w:t>
      </w:r>
    </w:p>
    <w:p w14:paraId="1D968E90" w14:textId="77777777" w:rsidR="00C95E41" w:rsidRDefault="00C95E41" w:rsidP="00C95E41">
      <w:pPr>
        <w:pStyle w:val="Level2"/>
        <w:numPr>
          <w:ilvl w:val="0"/>
          <w:numId w:val="0"/>
        </w:numPr>
        <w:spacing w:before="120" w:after="120" w:line="240" w:lineRule="auto"/>
        <w:ind w:left="567"/>
        <w:jc w:val="both"/>
        <w:rPr>
          <w:rFonts w:ascii="Arial" w:hAnsi="Arial" w:cs="Arial"/>
          <w:bCs/>
          <w:szCs w:val="22"/>
        </w:rPr>
      </w:pPr>
    </w:p>
    <w:p w14:paraId="46582A2B" w14:textId="77777777" w:rsidR="00C95E41" w:rsidRPr="00C95E41" w:rsidRDefault="00C95E41" w:rsidP="00C95E41">
      <w:pPr>
        <w:pStyle w:val="Level2"/>
        <w:numPr>
          <w:ilvl w:val="0"/>
          <w:numId w:val="0"/>
        </w:numPr>
        <w:spacing w:before="120" w:after="120" w:line="240" w:lineRule="auto"/>
        <w:ind w:left="567"/>
        <w:jc w:val="both"/>
        <w:rPr>
          <w:rFonts w:ascii="Arial" w:hAnsi="Arial" w:cs="Arial"/>
          <w:szCs w:val="22"/>
        </w:rPr>
      </w:pPr>
    </w:p>
    <w:p w14:paraId="677492A9" w14:textId="1F336D2A" w:rsidR="00C95E41" w:rsidRPr="00F37811" w:rsidRDefault="00F37811" w:rsidP="00A42145">
      <w:pPr>
        <w:pStyle w:val="Level2"/>
        <w:spacing w:before="120" w:after="120" w:line="240" w:lineRule="auto"/>
        <w:ind w:left="567" w:hanging="567"/>
        <w:jc w:val="both"/>
        <w:rPr>
          <w:rFonts w:ascii="Arial" w:hAnsi="Arial" w:cs="Arial"/>
          <w:szCs w:val="22"/>
        </w:rPr>
      </w:pPr>
      <w:r>
        <w:rPr>
          <w:rFonts w:ascii="Arial" w:hAnsi="Arial" w:cs="Arial"/>
          <w:szCs w:val="22"/>
        </w:rPr>
        <w:lastRenderedPageBreak/>
        <w:t xml:space="preserve">Objednatel </w:t>
      </w:r>
      <w:r w:rsidRPr="001D7911">
        <w:rPr>
          <w:rFonts w:ascii="Arial" w:hAnsi="Arial"/>
        </w:rPr>
        <w:t>si v souladu s § 100 odst. 2</w:t>
      </w:r>
      <w:r w:rsidRPr="0035191A">
        <w:rPr>
          <w:rFonts w:ascii="Arial" w:hAnsi="Arial"/>
        </w:rPr>
        <w:t xml:space="preserve"> ZZVZ vyhrazuje změnu dodavatele (resp. Zhotovitele) v průběhu plnění veřejné zakázky. Objednatel však Vyhrazenou změnu nemusí využít a může se rozhodnout provést nové zadávací řízení.</w:t>
      </w:r>
    </w:p>
    <w:p w14:paraId="2D2EC7B0" w14:textId="7BAE79C5" w:rsidR="0048154A" w:rsidRPr="0048154A" w:rsidRDefault="0048154A" w:rsidP="0048154A">
      <w:pPr>
        <w:spacing w:before="120" w:after="120" w:line="240" w:lineRule="auto"/>
        <w:jc w:val="both"/>
        <w:rPr>
          <w:rFonts w:ascii="Arial" w:hAnsi="Arial" w:cs="Arial"/>
        </w:rPr>
      </w:pPr>
      <w:r>
        <w:rPr>
          <w:rFonts w:ascii="Arial" w:hAnsi="Arial" w:cs="Arial"/>
        </w:rPr>
        <w:t xml:space="preserve">         </w:t>
      </w:r>
      <w:r w:rsidRPr="0048154A">
        <w:rPr>
          <w:rFonts w:ascii="Arial" w:hAnsi="Arial" w:cs="Arial"/>
        </w:rPr>
        <w:t xml:space="preserve">Uplatnění vyhrazené změny dodavatele: </w:t>
      </w:r>
    </w:p>
    <w:p w14:paraId="76AF829A" w14:textId="77777777" w:rsidR="0048154A" w:rsidRPr="0048154A" w:rsidRDefault="0048154A" w:rsidP="00CD73B5">
      <w:pPr>
        <w:numPr>
          <w:ilvl w:val="0"/>
          <w:numId w:val="37"/>
        </w:numPr>
        <w:spacing w:before="120" w:after="120" w:line="240" w:lineRule="auto"/>
        <w:ind w:left="993" w:hanging="426"/>
        <w:jc w:val="both"/>
        <w:rPr>
          <w:rFonts w:ascii="Arial" w:hAnsi="Arial" w:cs="Arial"/>
        </w:rPr>
      </w:pPr>
      <w:r w:rsidRPr="0048154A">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46323BB7"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w:t>
      </w:r>
      <w:r w:rsidRPr="0048154A">
        <w:rPr>
          <w:rFonts w:ascii="Arial" w:hAnsi="Arial" w:cs="Arial"/>
        </w:rPr>
        <w:tab/>
        <w:t>důvody uvedené v čl. 18.3 Smlouvy;</w:t>
      </w:r>
    </w:p>
    <w:p w14:paraId="1029B95E"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w:t>
      </w:r>
      <w:r w:rsidRPr="0048154A">
        <w:rPr>
          <w:rFonts w:ascii="Arial" w:hAnsi="Arial" w:cs="Arial"/>
        </w:rPr>
        <w:tab/>
        <w:t>odstoupení od smlouvy z důvodů dle § 223 odst. 2 ZZVZ;</w:t>
      </w:r>
    </w:p>
    <w:p w14:paraId="2BB9157B"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z důvodu zániku závazku pro následnou nemožnost plnění, zánikem právnické osoby dodavatele bez právního nástupce;</w:t>
      </w:r>
    </w:p>
    <w:p w14:paraId="7679CA59"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v případě zániku účasti některého z dodavatelů v případě společné účasti dodavatelů dle § 82 ZZVZ, pokud zbývající dodavatelé nepřevezmou práva a povinnosti ze smlouvy v plném rozsahu;</w:t>
      </w:r>
    </w:p>
    <w:p w14:paraId="3954C127"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0382C2B9"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 xml:space="preserve">v důsledku zániku právnické osoby nebo smrti fyzické osoby, která je jinou osobou, prostřednictvím níž prokazoval dodavatel splnění kvalifikace dle § 83 ZZVZ. </w:t>
      </w:r>
    </w:p>
    <w:p w14:paraId="4A74E69C"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Nastane-li některý z důvodů ukončení Smlouvy, je Objednatel oprávněn uzavřít smlouvu na plnění veřejné zakázky s novým dodavatelem za následujících podmínek:</w:t>
      </w:r>
    </w:p>
    <w:p w14:paraId="01BFB961"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w:t>
      </w:r>
      <w:r w:rsidRPr="0048154A">
        <w:rPr>
          <w:rFonts w:ascii="Arial" w:hAnsi="Arial" w:cs="Arial"/>
        </w:rPr>
        <w:tab/>
        <w:t xml:space="preserve">za předpokladu, že s touto změnou bude nový dodavatel souhlasit, </w:t>
      </w:r>
    </w:p>
    <w:p w14:paraId="33377563" w14:textId="77777777" w:rsidR="0048154A" w:rsidRPr="0048154A" w:rsidRDefault="0048154A" w:rsidP="0048154A">
      <w:pPr>
        <w:spacing w:before="120" w:after="120" w:line="240" w:lineRule="auto"/>
        <w:ind w:left="709" w:firstLine="284"/>
        <w:jc w:val="both"/>
        <w:rPr>
          <w:rFonts w:ascii="Arial" w:hAnsi="Arial" w:cs="Arial"/>
        </w:rPr>
      </w:pPr>
      <w:r w:rsidRPr="0048154A">
        <w:rPr>
          <w:rFonts w:ascii="Arial" w:hAnsi="Arial" w:cs="Arial"/>
        </w:rPr>
        <w:t>a současně</w:t>
      </w:r>
    </w:p>
    <w:p w14:paraId="719F24D1"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w:t>
      </w:r>
      <w:r w:rsidRPr="0048154A">
        <w:rPr>
          <w:rFonts w:ascii="Arial" w:hAnsi="Arial" w:cs="Arial"/>
        </w:rPr>
        <w:tab/>
        <w:t>za dodržení dále popsaného postupu pro změnu dodavatele.</w:t>
      </w:r>
    </w:p>
    <w:p w14:paraId="01544C35" w14:textId="77777777" w:rsidR="0048154A" w:rsidRPr="0048154A" w:rsidRDefault="0048154A" w:rsidP="0048154A">
      <w:pPr>
        <w:tabs>
          <w:tab w:val="left" w:pos="1134"/>
        </w:tabs>
        <w:spacing w:before="120" w:after="120" w:line="240" w:lineRule="auto"/>
        <w:ind w:left="993"/>
        <w:jc w:val="both"/>
        <w:rPr>
          <w:rFonts w:ascii="Arial" w:hAnsi="Arial" w:cs="Arial"/>
        </w:rPr>
      </w:pPr>
      <w:r w:rsidRPr="0048154A">
        <w:rPr>
          <w:rFonts w:ascii="Arial" w:hAnsi="Arial" w:cs="Arial"/>
        </w:rPr>
        <w:t>V případě ukončení Smlouvy s původním dodavatelem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19FC3E7C"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text smlouvy musí odpovídat textu smlouvy, který předložil nový dodavatel v rámci své nabídky;</w:t>
      </w:r>
    </w:p>
    <w:p w14:paraId="7CF5DB7C"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w:t>
      </w:r>
      <w:r w:rsidRPr="0048154A">
        <w:rPr>
          <w:rFonts w:ascii="Arial" w:hAnsi="Arial" w:cs="Arial"/>
        </w:rPr>
        <w:tab/>
        <w:t>výpočet/stanovení cen bude odpovídat nabídce nového dodavatele; a</w:t>
      </w:r>
    </w:p>
    <w:p w14:paraId="7EF2117A" w14:textId="77777777" w:rsidR="0048154A" w:rsidRPr="0048154A" w:rsidRDefault="0048154A" w:rsidP="0048154A">
      <w:pPr>
        <w:spacing w:before="120" w:after="120" w:line="240" w:lineRule="auto"/>
        <w:ind w:left="1413" w:hanging="420"/>
        <w:jc w:val="both"/>
        <w:rPr>
          <w:rFonts w:ascii="Arial" w:hAnsi="Arial" w:cs="Arial"/>
        </w:rPr>
      </w:pPr>
      <w:r w:rsidRPr="0048154A">
        <w:rPr>
          <w:rFonts w:ascii="Arial" w:hAnsi="Arial" w:cs="Arial"/>
        </w:rPr>
        <w:t>•</w:t>
      </w:r>
      <w:r w:rsidRPr="0048154A">
        <w:rPr>
          <w:rFonts w:ascii="Arial" w:hAnsi="Arial" w:cs="Arial"/>
        </w:rPr>
        <w:tab/>
        <w:t>nový dodavatel splní podmínky, které má povinnost splnit před zahájením plnění smlouvy;</w:t>
      </w:r>
    </w:p>
    <w:p w14:paraId="27956D6F" w14:textId="77777777" w:rsidR="0048154A" w:rsidRPr="0048154A" w:rsidRDefault="0048154A" w:rsidP="0048154A">
      <w:pPr>
        <w:spacing w:before="120" w:after="120" w:line="240" w:lineRule="auto"/>
        <w:ind w:left="993"/>
        <w:jc w:val="both"/>
        <w:rPr>
          <w:rFonts w:ascii="Arial" w:hAnsi="Arial" w:cs="Arial"/>
        </w:rPr>
      </w:pPr>
      <w:r w:rsidRPr="0048154A">
        <w:rPr>
          <w:rFonts w:ascii="Arial" w:hAnsi="Arial" w:cs="Arial"/>
        </w:rPr>
        <w:t>V případě změny dodavatele může dojít k tzv. povoleným změnám smlouvy, kterými jsou např. změna údajů vztahujících se k osobě nového dodavatele (kontaktní osoby, kontaktní údaje), apod.</w:t>
      </w:r>
    </w:p>
    <w:p w14:paraId="2A93F565" w14:textId="77777777" w:rsidR="0048154A" w:rsidRPr="0048154A" w:rsidRDefault="0048154A" w:rsidP="00CD73B5">
      <w:pPr>
        <w:numPr>
          <w:ilvl w:val="0"/>
          <w:numId w:val="37"/>
        </w:numPr>
        <w:spacing w:before="120" w:after="120" w:line="240" w:lineRule="auto"/>
        <w:ind w:left="993" w:hanging="426"/>
        <w:jc w:val="both"/>
        <w:rPr>
          <w:rFonts w:ascii="Arial" w:hAnsi="Arial" w:cs="Arial"/>
        </w:rPr>
      </w:pPr>
      <w:r w:rsidRPr="0048154A">
        <w:rPr>
          <w:rFonts w:ascii="Arial" w:hAnsi="Arial" w:cs="Arial"/>
        </w:rPr>
        <w:lastRenderedPageBreak/>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4DAB3DC5" w14:textId="1D7AC805" w:rsidR="00F37811" w:rsidRPr="00A42145" w:rsidRDefault="001C6A9F" w:rsidP="00A42145">
      <w:pPr>
        <w:pStyle w:val="Level2"/>
        <w:spacing w:before="120" w:after="120" w:line="240" w:lineRule="auto"/>
        <w:ind w:left="567" w:hanging="567"/>
        <w:jc w:val="both"/>
        <w:rPr>
          <w:rFonts w:ascii="Arial" w:hAnsi="Arial" w:cs="Arial"/>
          <w:szCs w:val="22"/>
        </w:rPr>
      </w:pPr>
      <w:r w:rsidRPr="001C6A9F">
        <w:rPr>
          <w:rFonts w:ascii="Arial" w:hAnsi="Arial" w:cs="Arial"/>
          <w:szCs w:val="22"/>
        </w:rPr>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bookmarkEnd w:id="167"/>
    <w:p w14:paraId="69AE0AE5" w14:textId="5CED08C1" w:rsidR="0021275B" w:rsidRPr="000773E3" w:rsidRDefault="008E217F" w:rsidP="000773E3">
      <w:pPr>
        <w:rPr>
          <w:rFonts w:ascii="Arial" w:hAnsi="Arial" w:cs="Arial"/>
          <w:b/>
          <w:bCs/>
        </w:rPr>
      </w:pPr>
      <w:r w:rsidRPr="000773E3">
        <w:rPr>
          <w:rFonts w:ascii="Arial" w:hAnsi="Arial" w:cs="Arial"/>
          <w:b/>
          <w:bCs/>
        </w:rPr>
        <w:t xml:space="preserve">18.  </w:t>
      </w:r>
      <w:r w:rsidR="003A3D12" w:rsidRPr="000773E3">
        <w:rPr>
          <w:rFonts w:ascii="Arial" w:hAnsi="Arial" w:cs="Arial"/>
          <w:b/>
          <w:bCs/>
        </w:rPr>
        <w:t xml:space="preserve"> </w:t>
      </w:r>
      <w:r w:rsidR="2AC1CD78" w:rsidRPr="000773E3">
        <w:rPr>
          <w:rFonts w:ascii="Arial" w:hAnsi="Arial" w:cs="Arial"/>
          <w:b/>
          <w:bCs/>
        </w:rPr>
        <w:t>ODSTOUPENÍ OD SMLOUVY</w:t>
      </w:r>
      <w:r w:rsidR="00704FB3" w:rsidRPr="000773E3">
        <w:rPr>
          <w:rFonts w:ascii="Arial" w:hAnsi="Arial" w:cs="Arial"/>
          <w:b/>
          <w:bCs/>
        </w:rPr>
        <w:t xml:space="preserve"> a zánik </w:t>
      </w:r>
      <w:r w:rsidR="0021275B" w:rsidRPr="000773E3">
        <w:rPr>
          <w:rFonts w:ascii="Arial" w:hAnsi="Arial" w:cs="Arial"/>
          <w:b/>
          <w:bCs/>
        </w:rPr>
        <w:t>smlouvy</w:t>
      </w:r>
      <w:bookmarkEnd w:id="160"/>
    </w:p>
    <w:p w14:paraId="6CF00BA8" w14:textId="5D4C8C0A" w:rsidR="0021275B" w:rsidRPr="00C62699" w:rsidRDefault="0035755A" w:rsidP="00DD28F8">
      <w:pPr>
        <w:rPr>
          <w:rFonts w:ascii="Arial" w:hAnsi="Arial" w:cs="Arial"/>
        </w:rPr>
      </w:pPr>
      <w:r w:rsidRPr="007E5420">
        <w:rPr>
          <w:rFonts w:ascii="Arial" w:hAnsi="Arial" w:cs="Arial"/>
          <w:b/>
          <w:bCs/>
        </w:rPr>
        <w:t>18.1</w:t>
      </w:r>
      <w:r w:rsidRPr="007E5420">
        <w:rPr>
          <w:rFonts w:ascii="Arial" w:hAnsi="Arial" w:cs="Arial"/>
          <w:b/>
          <w:bCs/>
        </w:rPr>
        <w:tab/>
      </w:r>
      <w:r w:rsidRPr="007E5420">
        <w:rPr>
          <w:rFonts w:ascii="Arial" w:hAnsi="Arial" w:cs="Arial"/>
        </w:rPr>
        <w:t>Smluvní vztah založený touto Smlouvou zaniká vedle řádného splnění pouze:</w:t>
      </w:r>
    </w:p>
    <w:p w14:paraId="4FFC19F3" w14:textId="77777777" w:rsidR="0021275B" w:rsidRPr="00C62699" w:rsidRDefault="0021275B" w:rsidP="00CD73B5">
      <w:pPr>
        <w:pStyle w:val="Claneka"/>
        <w:keepLines w:val="0"/>
        <w:widowControl/>
        <w:numPr>
          <w:ilvl w:val="0"/>
          <w:numId w:val="4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CD73B5">
      <w:pPr>
        <w:pStyle w:val="Claneka"/>
        <w:keepLines w:val="0"/>
        <w:widowControl/>
        <w:numPr>
          <w:ilvl w:val="0"/>
          <w:numId w:val="4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CD73B5">
      <w:pPr>
        <w:pStyle w:val="Claneka"/>
        <w:keepLines w:val="0"/>
        <w:widowControl/>
        <w:numPr>
          <w:ilvl w:val="0"/>
          <w:numId w:val="4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17D5C5FE" w:rsidR="0021275B" w:rsidRPr="001A69FE" w:rsidRDefault="001A69FE" w:rsidP="001A69FE">
      <w:pPr>
        <w:pStyle w:val="Level2"/>
        <w:numPr>
          <w:ilvl w:val="0"/>
          <w:numId w:val="0"/>
        </w:numPr>
        <w:spacing w:before="120" w:after="120" w:line="240" w:lineRule="auto"/>
        <w:jc w:val="both"/>
        <w:rPr>
          <w:rFonts w:ascii="Arial" w:hAnsi="Arial" w:cs="Arial"/>
          <w:szCs w:val="22"/>
        </w:rPr>
      </w:pPr>
      <w:r w:rsidRPr="001A69FE">
        <w:rPr>
          <w:rFonts w:ascii="Arial" w:hAnsi="Arial" w:cs="Arial"/>
          <w:b/>
          <w:bCs/>
          <w:szCs w:val="22"/>
        </w:rPr>
        <w:t>18.2</w:t>
      </w:r>
      <w:r>
        <w:rPr>
          <w:rFonts w:ascii="Arial" w:hAnsi="Arial" w:cs="Arial"/>
          <w:szCs w:val="22"/>
        </w:rPr>
        <w:t xml:space="preserve"> </w:t>
      </w:r>
      <w:r w:rsidR="0021275B" w:rsidRPr="001A69FE">
        <w:rPr>
          <w:rFonts w:ascii="Arial" w:hAnsi="Arial" w:cs="Arial"/>
          <w:szCs w:val="22"/>
        </w:rPr>
        <w:t>Obecná pravidla k odstoupení od</w:t>
      </w:r>
      <w:r w:rsidR="00B0281E" w:rsidRPr="001A69FE">
        <w:rPr>
          <w:rFonts w:ascii="Arial" w:hAnsi="Arial" w:cs="Arial"/>
          <w:szCs w:val="22"/>
        </w:rPr>
        <w:t xml:space="preserve"> </w:t>
      </w:r>
      <w:r w:rsidR="0021275B" w:rsidRPr="001A69FE">
        <w:rPr>
          <w:rFonts w:ascii="Arial" w:hAnsi="Arial" w:cs="Arial"/>
          <w:szCs w:val="22"/>
        </w:rPr>
        <w:t>Smlouvy:</w:t>
      </w:r>
    </w:p>
    <w:p w14:paraId="5A7F99D9" w14:textId="7FC82D4D" w:rsidR="0021275B" w:rsidRPr="007D7C33" w:rsidRDefault="0021275B" w:rsidP="00CD73B5">
      <w:pPr>
        <w:pStyle w:val="Claneka"/>
        <w:keepLines w:val="0"/>
        <w:widowControl/>
        <w:numPr>
          <w:ilvl w:val="0"/>
          <w:numId w:val="4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CD73B5">
      <w:pPr>
        <w:pStyle w:val="Claneka"/>
        <w:keepLines w:val="0"/>
        <w:widowControl/>
        <w:numPr>
          <w:ilvl w:val="0"/>
          <w:numId w:val="4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52899C14" w14:textId="1800FD00" w:rsidR="009648EC" w:rsidRPr="009743E9" w:rsidRDefault="0021275B" w:rsidP="00CD73B5">
      <w:pPr>
        <w:pStyle w:val="Claneka"/>
        <w:keepLines w:val="0"/>
        <w:widowControl/>
        <w:numPr>
          <w:ilvl w:val="0"/>
          <w:numId w:val="43"/>
        </w:numPr>
        <w:spacing w:before="120" w:after="120" w:line="240" w:lineRule="auto"/>
        <w:jc w:val="both"/>
        <w:rPr>
          <w:rFonts w:ascii="Arial" w:hAnsi="Arial" w:cs="Arial"/>
        </w:rPr>
      </w:pPr>
      <w:r w:rsidRPr="009743E9">
        <w:rPr>
          <w:rFonts w:ascii="Arial" w:hAnsi="Arial" w:cs="Arial"/>
        </w:rPr>
        <w:t>odstoupení od této Smlouvy je účinné a Smlouva zaniká dnem doručení odstoupení druhé S</w:t>
      </w:r>
      <w:r w:rsidR="005A3095" w:rsidRPr="009743E9">
        <w:rPr>
          <w:rFonts w:ascii="Arial" w:hAnsi="Arial" w:cs="Arial"/>
        </w:rPr>
        <w:t>mluvní s</w:t>
      </w:r>
      <w:r w:rsidRPr="009743E9">
        <w:rPr>
          <w:rFonts w:ascii="Arial" w:hAnsi="Arial" w:cs="Arial"/>
        </w:rPr>
        <w:t xml:space="preserve">traně, není-li v odstoupení stanoveno pozdější datum. </w:t>
      </w:r>
      <w:r w:rsidR="009648EC" w:rsidRPr="009743E9">
        <w:rPr>
          <w:rFonts w:ascii="Arial" w:hAnsi="Arial" w:cs="Arial"/>
        </w:rPr>
        <w:t xml:space="preserve"> </w:t>
      </w:r>
    </w:p>
    <w:p w14:paraId="656A4165" w14:textId="50DF79C5" w:rsidR="0021275B" w:rsidRPr="007D7C33" w:rsidRDefault="009648EC" w:rsidP="009648EC">
      <w:pPr>
        <w:pStyle w:val="Level2"/>
        <w:numPr>
          <w:ilvl w:val="0"/>
          <w:numId w:val="0"/>
        </w:numPr>
        <w:spacing w:before="120" w:after="120" w:line="240" w:lineRule="auto"/>
        <w:ind w:left="680" w:hanging="680"/>
        <w:jc w:val="both"/>
        <w:rPr>
          <w:rFonts w:ascii="Arial" w:hAnsi="Arial" w:cs="Arial"/>
          <w:szCs w:val="22"/>
        </w:rPr>
      </w:pPr>
      <w:bookmarkStart w:id="168" w:name="_Ref93321339"/>
      <w:bookmarkStart w:id="169" w:name="_Ref288757061"/>
      <w:r w:rsidRPr="009648EC">
        <w:rPr>
          <w:rFonts w:ascii="Arial" w:hAnsi="Arial" w:cs="Arial"/>
          <w:b/>
          <w:bCs/>
          <w:szCs w:val="22"/>
        </w:rPr>
        <w:t>18.3</w:t>
      </w:r>
      <w:r>
        <w:rPr>
          <w:rFonts w:ascii="Arial" w:hAnsi="Arial" w:cs="Arial"/>
          <w:szCs w:val="22"/>
        </w:rPr>
        <w:t xml:space="preserve"> </w:t>
      </w:r>
      <w:r w:rsidR="00601832"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68"/>
      <w:r w:rsidR="0021275B" w:rsidRPr="007D7C33">
        <w:rPr>
          <w:rFonts w:ascii="Arial" w:hAnsi="Arial" w:cs="Arial"/>
          <w:szCs w:val="22"/>
          <w:u w:val="single"/>
        </w:rPr>
        <w:t xml:space="preserve"> </w:t>
      </w:r>
    </w:p>
    <w:bookmarkEnd w:id="169"/>
    <w:p w14:paraId="385B9C27" w14:textId="15420941" w:rsidR="009663E6" w:rsidRPr="007D7C33" w:rsidRDefault="009663E6" w:rsidP="00CD73B5">
      <w:pPr>
        <w:pStyle w:val="Claneka"/>
        <w:keepLines w:val="0"/>
        <w:widowControl/>
        <w:numPr>
          <w:ilvl w:val="0"/>
          <w:numId w:val="4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CD73B5">
      <w:pPr>
        <w:pStyle w:val="Claneka"/>
        <w:keepLines w:val="0"/>
        <w:widowControl/>
        <w:numPr>
          <w:ilvl w:val="0"/>
          <w:numId w:val="4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CD73B5">
      <w:pPr>
        <w:pStyle w:val="Claneka"/>
        <w:keepLines w:val="0"/>
        <w:widowControl/>
        <w:numPr>
          <w:ilvl w:val="0"/>
          <w:numId w:val="4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D73B5">
      <w:pPr>
        <w:pStyle w:val="Claneka"/>
        <w:keepLines w:val="0"/>
        <w:widowControl/>
        <w:numPr>
          <w:ilvl w:val="0"/>
          <w:numId w:val="4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5FDB96B5" w14:textId="77777777" w:rsidR="00294EBE" w:rsidRDefault="00294EBE" w:rsidP="006E7966">
      <w:pPr>
        <w:pStyle w:val="Level2"/>
        <w:numPr>
          <w:ilvl w:val="0"/>
          <w:numId w:val="0"/>
        </w:numPr>
        <w:spacing w:after="0" w:line="240" w:lineRule="auto"/>
        <w:jc w:val="both"/>
        <w:rPr>
          <w:rFonts w:ascii="Arial" w:hAnsi="Arial" w:cs="Arial"/>
          <w:szCs w:val="22"/>
        </w:rPr>
      </w:pPr>
      <w:bookmarkStart w:id="170" w:name="_Ref370146871"/>
      <w:r w:rsidRPr="00294EBE">
        <w:rPr>
          <w:rFonts w:ascii="Arial" w:hAnsi="Arial" w:cs="Arial"/>
          <w:b/>
          <w:bCs/>
          <w:szCs w:val="22"/>
        </w:rPr>
        <w:t>18.4</w:t>
      </w:r>
      <w:r>
        <w:rPr>
          <w:rFonts w:ascii="Arial" w:hAnsi="Arial" w:cs="Arial"/>
          <w:szCs w:val="22"/>
        </w:rPr>
        <w:t xml:space="preserve"> </w:t>
      </w:r>
      <w:r w:rsidR="0021275B" w:rsidRPr="00294EBE">
        <w:rPr>
          <w:rFonts w:ascii="Arial" w:hAnsi="Arial" w:cs="Arial"/>
          <w:szCs w:val="22"/>
        </w:rPr>
        <w:t xml:space="preserve">Zhotovitel je oprávněn odstoupit od této Smlouvy pouze v případě jejího podstatného porušení, </w:t>
      </w:r>
    </w:p>
    <w:p w14:paraId="343956EB" w14:textId="3B01B062" w:rsidR="0021275B" w:rsidRPr="00294EBE" w:rsidRDefault="00294EBE" w:rsidP="006E7966">
      <w:pPr>
        <w:pStyle w:val="Level2"/>
        <w:numPr>
          <w:ilvl w:val="0"/>
          <w:numId w:val="0"/>
        </w:numPr>
        <w:spacing w:after="0" w:line="240" w:lineRule="auto"/>
        <w:jc w:val="both"/>
        <w:rPr>
          <w:rFonts w:ascii="Arial" w:hAnsi="Arial" w:cs="Arial"/>
          <w:szCs w:val="22"/>
        </w:rPr>
      </w:pPr>
      <w:r>
        <w:rPr>
          <w:rFonts w:ascii="Arial" w:hAnsi="Arial" w:cs="Arial"/>
          <w:szCs w:val="22"/>
        </w:rPr>
        <w:t xml:space="preserve">        </w:t>
      </w:r>
      <w:r w:rsidR="0021275B" w:rsidRPr="00294EBE">
        <w:rPr>
          <w:rFonts w:ascii="Arial" w:hAnsi="Arial" w:cs="Arial"/>
          <w:szCs w:val="22"/>
        </w:rPr>
        <w:t>jestliže:</w:t>
      </w:r>
      <w:bookmarkEnd w:id="170"/>
    </w:p>
    <w:p w14:paraId="16C83643" w14:textId="77777777" w:rsidR="0021275B" w:rsidRPr="00ED6435" w:rsidRDefault="0021275B" w:rsidP="00CD73B5">
      <w:pPr>
        <w:pStyle w:val="Claneka"/>
        <w:keepLines w:val="0"/>
        <w:widowControl/>
        <w:numPr>
          <w:ilvl w:val="0"/>
          <w:numId w:val="4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D73B5">
      <w:pPr>
        <w:pStyle w:val="Claneka"/>
        <w:keepLines w:val="0"/>
        <w:widowControl/>
        <w:numPr>
          <w:ilvl w:val="0"/>
          <w:numId w:val="4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4322EA66" w14:textId="77777777" w:rsidR="006E7966" w:rsidRDefault="006E7966" w:rsidP="008D287C">
      <w:pPr>
        <w:pStyle w:val="Level2"/>
        <w:numPr>
          <w:ilvl w:val="0"/>
          <w:numId w:val="0"/>
        </w:numPr>
        <w:tabs>
          <w:tab w:val="num" w:pos="5954"/>
        </w:tabs>
        <w:spacing w:after="0" w:line="240" w:lineRule="auto"/>
        <w:jc w:val="both"/>
        <w:rPr>
          <w:rFonts w:ascii="Arial" w:hAnsi="Arial" w:cs="Arial"/>
          <w:szCs w:val="22"/>
        </w:rPr>
      </w:pPr>
      <w:r w:rsidRPr="006E7966">
        <w:rPr>
          <w:rFonts w:ascii="Arial" w:hAnsi="Arial" w:cs="Arial"/>
          <w:b/>
          <w:bCs/>
          <w:szCs w:val="22"/>
        </w:rPr>
        <w:t>18.5</w:t>
      </w:r>
      <w:r>
        <w:rPr>
          <w:rFonts w:ascii="Arial" w:hAnsi="Arial" w:cs="Arial"/>
          <w:szCs w:val="22"/>
        </w:rPr>
        <w:t xml:space="preserve"> </w:t>
      </w:r>
      <w:r w:rsidR="0021275B" w:rsidRPr="006E7966">
        <w:rPr>
          <w:rFonts w:ascii="Arial" w:hAnsi="Arial" w:cs="Arial"/>
          <w:szCs w:val="22"/>
        </w:rPr>
        <w:t xml:space="preserve">Zhotovitel není oprávněn odstoupit od této Smlouvy ve vztahu k části plnění, za které mu již bylo </w:t>
      </w:r>
    </w:p>
    <w:p w14:paraId="5147DEAE" w14:textId="266A82C3" w:rsidR="00601832" w:rsidRDefault="006E7966" w:rsidP="008D287C">
      <w:pPr>
        <w:pStyle w:val="Level2"/>
        <w:numPr>
          <w:ilvl w:val="0"/>
          <w:numId w:val="0"/>
        </w:numPr>
        <w:tabs>
          <w:tab w:val="num" w:pos="5954"/>
        </w:tabs>
        <w:spacing w:after="0" w:line="240" w:lineRule="auto"/>
        <w:jc w:val="both"/>
        <w:rPr>
          <w:rFonts w:ascii="Arial" w:hAnsi="Arial" w:cs="Arial"/>
          <w:szCs w:val="22"/>
        </w:rPr>
      </w:pPr>
      <w:r>
        <w:rPr>
          <w:rFonts w:ascii="Arial" w:hAnsi="Arial" w:cs="Arial"/>
          <w:szCs w:val="22"/>
        </w:rPr>
        <w:t xml:space="preserve">        </w:t>
      </w:r>
      <w:r w:rsidR="0021275B" w:rsidRPr="006E7966">
        <w:rPr>
          <w:rFonts w:ascii="Arial" w:hAnsi="Arial" w:cs="Arial"/>
          <w:szCs w:val="22"/>
        </w:rPr>
        <w:t>Objednatelem zaplaceno.</w:t>
      </w:r>
    </w:p>
    <w:p w14:paraId="5AB6D0F6" w14:textId="77777777" w:rsidR="003D69BF" w:rsidRDefault="003D69BF" w:rsidP="0020106A">
      <w:pPr>
        <w:pStyle w:val="Level2"/>
        <w:numPr>
          <w:ilvl w:val="0"/>
          <w:numId w:val="0"/>
        </w:numPr>
        <w:spacing w:after="0" w:line="240" w:lineRule="auto"/>
        <w:jc w:val="both"/>
        <w:rPr>
          <w:rFonts w:ascii="Arial" w:hAnsi="Arial" w:cs="Arial"/>
          <w:szCs w:val="22"/>
        </w:rPr>
      </w:pPr>
      <w:r w:rsidRPr="003D69BF">
        <w:rPr>
          <w:rFonts w:ascii="Arial" w:hAnsi="Arial" w:cs="Arial"/>
          <w:b/>
          <w:bCs/>
          <w:szCs w:val="22"/>
        </w:rPr>
        <w:t xml:space="preserve">18.6 </w:t>
      </w:r>
      <w:bookmarkStart w:id="171" w:name="_Ref50536468"/>
      <w:bookmarkStart w:id="172" w:name="_Ref50886550"/>
      <w:r w:rsidRPr="00ED6435">
        <w:rPr>
          <w:rFonts w:ascii="Arial" w:hAnsi="Arial" w:cs="Arial"/>
          <w:szCs w:val="22"/>
        </w:rPr>
        <w:t xml:space="preserve">Pokud odstoupí od Smlouvy některá ze Smluvních stran, Smluvní strany sepíší protokol o stavu </w:t>
      </w:r>
    </w:p>
    <w:p w14:paraId="714D91E0" w14:textId="09E98D33" w:rsidR="003D69BF" w:rsidRPr="00ED6435" w:rsidRDefault="003D69BF" w:rsidP="003D69BF">
      <w:pPr>
        <w:pStyle w:val="Level2"/>
        <w:numPr>
          <w:ilvl w:val="0"/>
          <w:numId w:val="0"/>
        </w:numPr>
        <w:spacing w:after="0" w:line="240" w:lineRule="auto"/>
        <w:jc w:val="both"/>
        <w:rPr>
          <w:rFonts w:ascii="Arial" w:hAnsi="Arial" w:cs="Arial"/>
          <w:szCs w:val="22"/>
        </w:rPr>
      </w:pPr>
      <w:r>
        <w:rPr>
          <w:rFonts w:ascii="Arial" w:hAnsi="Arial" w:cs="Arial"/>
          <w:szCs w:val="22"/>
        </w:rPr>
        <w:t xml:space="preserve">        </w:t>
      </w:r>
      <w:r w:rsidRPr="00ED6435">
        <w:rPr>
          <w:rFonts w:ascii="Arial" w:hAnsi="Arial" w:cs="Arial"/>
          <w:szCs w:val="22"/>
        </w:rPr>
        <w:t>prováděného Díla ke dni odstoupení od Smlouvy.</w:t>
      </w:r>
      <w:bookmarkEnd w:id="171"/>
      <w:r w:rsidRPr="00ED6435">
        <w:rPr>
          <w:rFonts w:ascii="Arial" w:hAnsi="Arial" w:cs="Arial"/>
          <w:szCs w:val="22"/>
        </w:rPr>
        <w:t xml:space="preserve"> Protokol musí obsahovat zejména:</w:t>
      </w:r>
      <w:bookmarkEnd w:id="172"/>
    </w:p>
    <w:p w14:paraId="44438DE9" w14:textId="2FC8E990" w:rsidR="00F65669" w:rsidRPr="00ED6435" w:rsidRDefault="003044F0" w:rsidP="00CD73B5">
      <w:pPr>
        <w:pStyle w:val="Claneka"/>
        <w:keepLines w:val="0"/>
        <w:widowControl/>
        <w:numPr>
          <w:ilvl w:val="0"/>
          <w:numId w:val="4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Default="003044F0" w:rsidP="00CD73B5">
      <w:pPr>
        <w:pStyle w:val="Claneka"/>
        <w:keepLines w:val="0"/>
        <w:widowControl/>
        <w:numPr>
          <w:ilvl w:val="0"/>
          <w:numId w:val="4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7531D7B2" w14:textId="004B9E13" w:rsidR="006D5545" w:rsidRPr="00A61AF5" w:rsidRDefault="006D5545" w:rsidP="0020106A">
      <w:pPr>
        <w:pStyle w:val="Claneka"/>
        <w:keepLines w:val="0"/>
        <w:widowControl/>
        <w:spacing w:before="120" w:after="120" w:line="240" w:lineRule="auto"/>
        <w:ind w:left="454" w:hanging="454"/>
        <w:jc w:val="both"/>
        <w:rPr>
          <w:rFonts w:ascii="Arial" w:hAnsi="Arial" w:cs="Arial"/>
        </w:rPr>
      </w:pPr>
      <w:r w:rsidRPr="006D5545">
        <w:rPr>
          <w:rFonts w:ascii="Arial" w:hAnsi="Arial" w:cs="Arial"/>
          <w:b/>
          <w:bCs/>
        </w:rPr>
        <w:t xml:space="preserve">18.7 </w:t>
      </w:r>
      <w:r w:rsidRPr="00ED6435">
        <w:rPr>
          <w:rFonts w:ascii="Arial" w:hAnsi="Arial" w:cs="Arial"/>
        </w:rPr>
        <w:t xml:space="preserve">V případě, že smluvní vztah založený touto Smlouvou zanikne v části zahrnující předmět </w:t>
      </w:r>
      <w:r w:rsidR="00A61AF5">
        <w:rPr>
          <w:rFonts w:ascii="Arial" w:hAnsi="Arial" w:cs="Arial"/>
        </w:rPr>
        <w:t xml:space="preserve">   </w:t>
      </w:r>
      <w:r w:rsidRPr="00ED6435">
        <w:rPr>
          <w:rFonts w:ascii="Arial" w:hAnsi="Arial" w:cs="Arial"/>
        </w:rPr>
        <w:t xml:space="preserve">duševního vlastnictví jinak než splněním a Objednatel si takový nehotový předmět duševního vlastnictví ponechá, vztahuje se na takový nehotový předmět duševního vlastnictví oprávnění dle čl. </w:t>
      </w:r>
      <w:r>
        <w:rPr>
          <w:rFonts w:ascii="Arial" w:hAnsi="Arial" w:cs="Arial"/>
        </w:rPr>
        <w:t>11</w:t>
      </w:r>
      <w:r w:rsidRPr="00ED6435">
        <w:rPr>
          <w:rFonts w:ascii="Arial" w:hAnsi="Arial" w:cs="Arial"/>
        </w:rPr>
        <w:t>,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Zhotovitel tato oprávnění objektivně schopen, bez jeho zavinění, udělit sám.</w:t>
      </w:r>
    </w:p>
    <w:p w14:paraId="27C93AB6" w14:textId="548256D1" w:rsidR="00EC71EF" w:rsidRPr="004C32A6" w:rsidRDefault="006D5545" w:rsidP="0020106A">
      <w:pPr>
        <w:pStyle w:val="Level2"/>
        <w:numPr>
          <w:ilvl w:val="0"/>
          <w:numId w:val="0"/>
        </w:numPr>
        <w:spacing w:before="120" w:after="120" w:line="240" w:lineRule="auto"/>
        <w:ind w:left="454" w:hanging="454"/>
        <w:jc w:val="both"/>
        <w:rPr>
          <w:rFonts w:ascii="Arial" w:hAnsi="Arial" w:cs="Arial"/>
          <w:szCs w:val="22"/>
        </w:rPr>
      </w:pPr>
      <w:bookmarkStart w:id="173" w:name="_Ref50970324"/>
      <w:r>
        <w:rPr>
          <w:rFonts w:ascii="Arial" w:hAnsi="Arial" w:cs="Arial"/>
          <w:szCs w:val="22"/>
        </w:rPr>
        <w:t xml:space="preserve"> </w:t>
      </w:r>
      <w:bookmarkStart w:id="174" w:name="_Ref50753902"/>
      <w:bookmarkStart w:id="175" w:name="_Ref450559147"/>
      <w:bookmarkStart w:id="176" w:name="_Ref469512616"/>
      <w:bookmarkStart w:id="177" w:name="_Ref64871784"/>
      <w:bookmarkStart w:id="178" w:name="_Ref351106686"/>
      <w:bookmarkEnd w:id="173"/>
      <w:r w:rsidR="00727FEC" w:rsidRPr="00727FEC">
        <w:rPr>
          <w:rFonts w:ascii="Arial" w:hAnsi="Arial" w:cs="Arial"/>
          <w:b/>
          <w:bCs/>
          <w:szCs w:val="22"/>
        </w:rPr>
        <w:t>18.8</w:t>
      </w:r>
      <w:r w:rsidR="00727FEC">
        <w:rPr>
          <w:rFonts w:ascii="Arial" w:hAnsi="Arial" w:cs="Arial"/>
          <w:szCs w:val="22"/>
        </w:rPr>
        <w:t xml:space="preserve"> </w:t>
      </w:r>
      <w:r w:rsidR="00EC71EF" w:rsidRPr="004C32A6">
        <w:rPr>
          <w:rFonts w:ascii="Arial" w:hAnsi="Arial" w:cs="Arial"/>
          <w:szCs w:val="22"/>
        </w:rPr>
        <w:t xml:space="preserve">Zánik smluvního vztahu založeného touto Smlouvou nemá vliv na </w:t>
      </w:r>
      <w:r w:rsidR="005A3095" w:rsidRPr="004C32A6">
        <w:rPr>
          <w:rFonts w:ascii="Arial" w:hAnsi="Arial" w:cs="Arial"/>
          <w:szCs w:val="22"/>
        </w:rPr>
        <w:t xml:space="preserve">platnost a účinnost </w:t>
      </w:r>
      <w:r w:rsidR="00EC71EF" w:rsidRPr="004C32A6">
        <w:rPr>
          <w:rFonts w:ascii="Arial" w:hAnsi="Arial" w:cs="Arial"/>
          <w:szCs w:val="22"/>
        </w:rPr>
        <w:t>její</w:t>
      </w:r>
      <w:r w:rsidR="005A3095" w:rsidRPr="004C32A6">
        <w:rPr>
          <w:rFonts w:ascii="Arial" w:hAnsi="Arial" w:cs="Arial"/>
          <w:szCs w:val="22"/>
        </w:rPr>
        <w:t>ch</w:t>
      </w:r>
      <w:r w:rsidR="00EC71EF" w:rsidRPr="004C32A6">
        <w:rPr>
          <w:rFonts w:ascii="Arial" w:hAnsi="Arial" w:cs="Arial"/>
          <w:szCs w:val="22"/>
        </w:rPr>
        <w:t xml:space="preserve"> ustanovení, která dle své povahy mají trvat i po jejím zániku, zejména čl. </w:t>
      </w:r>
      <w:r w:rsidR="00E60FBC" w:rsidRPr="004C32A6">
        <w:rPr>
          <w:rFonts w:ascii="Arial" w:hAnsi="Arial" w:cs="Arial"/>
          <w:szCs w:val="22"/>
        </w:rPr>
        <w:t>11</w:t>
      </w:r>
      <w:r w:rsidR="001231F2" w:rsidRPr="004C32A6">
        <w:rPr>
          <w:rFonts w:ascii="Arial" w:hAnsi="Arial" w:cs="Arial"/>
          <w:szCs w:val="22"/>
        </w:rPr>
        <w:t xml:space="preserve"> </w:t>
      </w:r>
      <w:r w:rsidR="00EC71EF" w:rsidRPr="004C32A6">
        <w:rPr>
          <w:rFonts w:ascii="Arial" w:hAnsi="Arial" w:cs="Arial"/>
          <w:szCs w:val="22"/>
        </w:rPr>
        <w:t>(</w:t>
      </w:r>
      <w:r w:rsidR="00EC71EF" w:rsidRPr="004C32A6">
        <w:rPr>
          <w:rFonts w:ascii="Arial" w:hAnsi="Arial" w:cs="Arial"/>
          <w:i/>
          <w:szCs w:val="22"/>
        </w:rPr>
        <w:t>Práva duševního vlastnictví</w:t>
      </w:r>
      <w:r w:rsidR="00EC71EF" w:rsidRPr="004C32A6">
        <w:rPr>
          <w:rFonts w:ascii="Arial" w:hAnsi="Arial" w:cs="Arial"/>
          <w:szCs w:val="22"/>
        </w:rPr>
        <w:t>),</w:t>
      </w:r>
      <w:r w:rsidR="003A6EAA" w:rsidRPr="004C32A6">
        <w:rPr>
          <w:rFonts w:ascii="Arial" w:hAnsi="Arial" w:cs="Arial"/>
          <w:szCs w:val="22"/>
        </w:rPr>
        <w:t xml:space="preserve"> </w:t>
      </w:r>
      <w:r w:rsidR="00EC71EF" w:rsidRPr="004C32A6">
        <w:rPr>
          <w:rFonts w:ascii="Arial" w:hAnsi="Arial" w:cs="Arial"/>
          <w:szCs w:val="22"/>
        </w:rPr>
        <w:t xml:space="preserve">čl. </w:t>
      </w:r>
      <w:r w:rsidR="00E60FBC" w:rsidRPr="004C32A6">
        <w:rPr>
          <w:rFonts w:ascii="Arial" w:hAnsi="Arial" w:cs="Arial"/>
          <w:szCs w:val="22"/>
        </w:rPr>
        <w:t xml:space="preserve">12 </w:t>
      </w:r>
      <w:r w:rsidR="00EC71EF" w:rsidRPr="004C32A6">
        <w:rPr>
          <w:rFonts w:ascii="Arial" w:hAnsi="Arial" w:cs="Arial"/>
          <w:szCs w:val="22"/>
        </w:rPr>
        <w:t>(</w:t>
      </w:r>
      <w:r w:rsidR="00A111D3" w:rsidRPr="004C32A6">
        <w:rPr>
          <w:rFonts w:ascii="Arial" w:hAnsi="Arial" w:cs="Arial"/>
          <w:i/>
          <w:szCs w:val="22"/>
        </w:rPr>
        <w:t>Ochrana osobních údajů a Důvěrných informací</w:t>
      </w:r>
      <w:r w:rsidR="00EC71EF" w:rsidRPr="004C32A6">
        <w:rPr>
          <w:rFonts w:ascii="Arial" w:hAnsi="Arial" w:cs="Arial"/>
          <w:szCs w:val="22"/>
        </w:rPr>
        <w:t>), čl. </w:t>
      </w:r>
      <w:r w:rsidR="00E60FBC" w:rsidRPr="004C32A6">
        <w:rPr>
          <w:rFonts w:ascii="Arial" w:hAnsi="Arial" w:cs="Arial"/>
          <w:szCs w:val="22"/>
        </w:rPr>
        <w:t>13</w:t>
      </w:r>
      <w:r w:rsidR="00EC71EF" w:rsidRPr="004C32A6">
        <w:rPr>
          <w:rFonts w:ascii="Arial" w:hAnsi="Arial" w:cs="Arial"/>
          <w:szCs w:val="22"/>
        </w:rPr>
        <w:t xml:space="preserve"> (</w:t>
      </w:r>
      <w:r w:rsidR="00EC71EF" w:rsidRPr="004C32A6">
        <w:rPr>
          <w:rFonts w:ascii="Arial" w:hAnsi="Arial" w:cs="Arial"/>
          <w:i/>
          <w:szCs w:val="22"/>
        </w:rPr>
        <w:t>Záruka za jakost, práva z vadného plnění</w:t>
      </w:r>
      <w:r w:rsidR="00EC71EF" w:rsidRPr="004C32A6">
        <w:rPr>
          <w:rFonts w:ascii="Arial" w:hAnsi="Arial" w:cs="Arial"/>
          <w:szCs w:val="22"/>
        </w:rPr>
        <w:t xml:space="preserve">), čl. </w:t>
      </w:r>
      <w:r w:rsidR="00E60FBC" w:rsidRPr="004C32A6">
        <w:rPr>
          <w:rFonts w:ascii="Arial" w:hAnsi="Arial" w:cs="Arial"/>
          <w:szCs w:val="22"/>
        </w:rPr>
        <w:t xml:space="preserve">14 </w:t>
      </w:r>
      <w:r w:rsidR="00EC71EF" w:rsidRPr="004C32A6">
        <w:rPr>
          <w:rFonts w:ascii="Arial" w:hAnsi="Arial" w:cs="Arial"/>
          <w:szCs w:val="22"/>
        </w:rPr>
        <w:t>(</w:t>
      </w:r>
      <w:r w:rsidR="00A111D3" w:rsidRPr="004C32A6">
        <w:rPr>
          <w:rFonts w:ascii="Arial" w:hAnsi="Arial" w:cs="Arial"/>
          <w:i/>
          <w:szCs w:val="22"/>
        </w:rPr>
        <w:t>Nárok na náhradu újmy</w:t>
      </w:r>
      <w:r w:rsidR="00EC71EF" w:rsidRPr="004C32A6">
        <w:rPr>
          <w:rFonts w:ascii="Arial" w:hAnsi="Arial" w:cs="Arial"/>
          <w:szCs w:val="22"/>
        </w:rPr>
        <w:t>)</w:t>
      </w:r>
      <w:r w:rsidR="00E25E4A" w:rsidRPr="004C32A6">
        <w:rPr>
          <w:rFonts w:ascii="Arial" w:hAnsi="Arial" w:cs="Arial"/>
          <w:szCs w:val="22"/>
        </w:rPr>
        <w:t xml:space="preserve">, </w:t>
      </w:r>
      <w:r w:rsidR="00C73A5B" w:rsidRPr="004C32A6">
        <w:rPr>
          <w:rFonts w:ascii="Arial" w:hAnsi="Arial" w:cs="Arial"/>
          <w:szCs w:val="22"/>
        </w:rPr>
        <w:t>čl. </w:t>
      </w:r>
      <w:r w:rsidR="00E60FBC" w:rsidRPr="004C32A6">
        <w:rPr>
          <w:rFonts w:ascii="Arial" w:hAnsi="Arial" w:cs="Arial"/>
          <w:szCs w:val="22"/>
        </w:rPr>
        <w:t>16</w:t>
      </w:r>
      <w:r w:rsidR="00C73A5B" w:rsidRPr="004C32A6">
        <w:rPr>
          <w:rFonts w:ascii="Arial" w:hAnsi="Arial" w:cs="Arial"/>
          <w:szCs w:val="22"/>
        </w:rPr>
        <w:t xml:space="preserve"> (</w:t>
      </w:r>
      <w:r w:rsidR="00C73A5B" w:rsidRPr="004C32A6">
        <w:rPr>
          <w:rFonts w:ascii="Arial" w:hAnsi="Arial" w:cs="Arial"/>
          <w:i/>
          <w:szCs w:val="22"/>
        </w:rPr>
        <w:t>Sankční ujednání (Sankce)</w:t>
      </w:r>
      <w:r w:rsidR="00C73A5B" w:rsidRPr="004C32A6">
        <w:rPr>
          <w:rFonts w:ascii="Arial" w:hAnsi="Arial" w:cs="Arial"/>
          <w:szCs w:val="22"/>
        </w:rPr>
        <w:t xml:space="preserve">), </w:t>
      </w:r>
      <w:r w:rsidR="00E25E4A" w:rsidRPr="004C32A6">
        <w:rPr>
          <w:rFonts w:ascii="Arial" w:hAnsi="Arial" w:cs="Arial"/>
          <w:szCs w:val="22"/>
        </w:rPr>
        <w:t>čl.</w:t>
      </w:r>
      <w:r w:rsidR="00C73A5B" w:rsidRPr="004C32A6">
        <w:rPr>
          <w:rFonts w:ascii="Arial" w:hAnsi="Arial" w:cs="Arial"/>
          <w:szCs w:val="22"/>
        </w:rPr>
        <w:t xml:space="preserve"> </w:t>
      </w:r>
      <w:r w:rsidR="00E60FBC" w:rsidRPr="004C32A6">
        <w:rPr>
          <w:rFonts w:ascii="Arial" w:hAnsi="Arial" w:cs="Arial"/>
          <w:szCs w:val="22"/>
        </w:rPr>
        <w:t xml:space="preserve">17 </w:t>
      </w:r>
      <w:r w:rsidR="00C73A5B" w:rsidRPr="004C32A6">
        <w:rPr>
          <w:rFonts w:ascii="Arial" w:hAnsi="Arial" w:cs="Arial"/>
          <w:szCs w:val="22"/>
        </w:rPr>
        <w:t>(</w:t>
      </w:r>
      <w:r w:rsidR="00C73A5B" w:rsidRPr="004C32A6">
        <w:rPr>
          <w:rFonts w:ascii="Arial" w:hAnsi="Arial" w:cs="Arial"/>
          <w:i/>
          <w:iCs/>
          <w:szCs w:val="22"/>
        </w:rPr>
        <w:t xml:space="preserve">Vyhrazená změna závazku, změna </w:t>
      </w:r>
      <w:r w:rsidR="00934370" w:rsidRPr="004C32A6">
        <w:rPr>
          <w:rFonts w:ascii="Arial" w:hAnsi="Arial" w:cs="Arial"/>
          <w:i/>
          <w:iCs/>
          <w:szCs w:val="22"/>
        </w:rPr>
        <w:t>S</w:t>
      </w:r>
      <w:r w:rsidR="00C73A5B" w:rsidRPr="004C32A6">
        <w:rPr>
          <w:rFonts w:ascii="Arial" w:hAnsi="Arial" w:cs="Arial"/>
          <w:i/>
          <w:iCs/>
          <w:szCs w:val="22"/>
        </w:rPr>
        <w:t>mlouvy a odstoupení</w:t>
      </w:r>
      <w:r w:rsidR="00C73A5B" w:rsidRPr="004C32A6">
        <w:rPr>
          <w:rFonts w:ascii="Arial" w:hAnsi="Arial" w:cs="Arial"/>
          <w:szCs w:val="22"/>
        </w:rPr>
        <w:t>), čl.</w:t>
      </w:r>
      <w:r w:rsidR="004E5C47" w:rsidRPr="004C32A6">
        <w:rPr>
          <w:rFonts w:ascii="Arial" w:hAnsi="Arial" w:cs="Arial"/>
          <w:szCs w:val="22"/>
        </w:rPr>
        <w:t xml:space="preserve"> </w:t>
      </w:r>
      <w:r w:rsidR="00E60FBC" w:rsidRPr="004C32A6">
        <w:rPr>
          <w:rFonts w:ascii="Arial" w:hAnsi="Arial" w:cs="Arial"/>
          <w:szCs w:val="22"/>
        </w:rPr>
        <w:t xml:space="preserve">18.7 </w:t>
      </w:r>
      <w:r w:rsidR="00EC71EF" w:rsidRPr="004C32A6">
        <w:rPr>
          <w:rFonts w:ascii="Arial" w:hAnsi="Arial" w:cs="Arial"/>
          <w:szCs w:val="22"/>
        </w:rPr>
        <w:t>a ustanovení tohoto čl.</w:t>
      </w:r>
      <w:bookmarkEnd w:id="174"/>
      <w:bookmarkEnd w:id="175"/>
      <w:bookmarkEnd w:id="176"/>
      <w:r w:rsidR="00E60FBC" w:rsidRPr="004C32A6">
        <w:rPr>
          <w:rFonts w:ascii="Arial" w:hAnsi="Arial" w:cs="Arial"/>
          <w:szCs w:val="22"/>
        </w:rPr>
        <w:t>18.8</w:t>
      </w:r>
      <w:r w:rsidR="00A111D3" w:rsidRPr="004C32A6">
        <w:rPr>
          <w:rFonts w:ascii="Arial" w:hAnsi="Arial" w:cs="Arial"/>
          <w:szCs w:val="22"/>
        </w:rPr>
        <w:t>.</w:t>
      </w:r>
      <w:bookmarkEnd w:id="177"/>
    </w:p>
    <w:p w14:paraId="57E922B1" w14:textId="1C861062" w:rsidR="00BD012D" w:rsidRDefault="000773E3" w:rsidP="00FB6A87">
      <w:pPr>
        <w:pStyle w:val="Level1"/>
        <w:keepNext w:val="0"/>
        <w:numPr>
          <w:ilvl w:val="0"/>
          <w:numId w:val="0"/>
        </w:numPr>
        <w:spacing w:before="360" w:after="120" w:line="240" w:lineRule="auto"/>
        <w:ind w:left="357" w:hanging="357"/>
        <w:jc w:val="both"/>
        <w:rPr>
          <w:rFonts w:ascii="Arial" w:hAnsi="Arial" w:cs="Arial"/>
          <w:szCs w:val="22"/>
        </w:rPr>
      </w:pPr>
      <w:r>
        <w:rPr>
          <w:rFonts w:ascii="Arial" w:hAnsi="Arial" w:cs="Arial"/>
          <w:szCs w:val="22"/>
        </w:rPr>
        <w:t>19.</w:t>
      </w:r>
      <w:r w:rsidR="00FB6A87">
        <w:rPr>
          <w:rFonts w:ascii="Arial" w:hAnsi="Arial" w:cs="Arial"/>
          <w:szCs w:val="22"/>
        </w:rPr>
        <w:t xml:space="preserve"> </w:t>
      </w:r>
      <w:r w:rsidR="00BD012D" w:rsidRPr="00ED6435">
        <w:rPr>
          <w:rFonts w:ascii="Arial" w:hAnsi="Arial" w:cs="Arial"/>
          <w:szCs w:val="22"/>
        </w:rPr>
        <w:t xml:space="preserve">Rozhodné </w:t>
      </w:r>
      <w:r w:rsidR="00BD012D" w:rsidRPr="007D7C33">
        <w:rPr>
          <w:rFonts w:ascii="Arial" w:hAnsi="Arial" w:cs="Arial"/>
          <w:szCs w:val="22"/>
        </w:rPr>
        <w:t>právo a řešení sporů</w:t>
      </w:r>
    </w:p>
    <w:p w14:paraId="405E016C" w14:textId="07514DF8" w:rsidR="000A25B6" w:rsidRPr="000A25B6" w:rsidRDefault="000A25B6" w:rsidP="0020106A">
      <w:pPr>
        <w:ind w:left="454" w:hanging="454"/>
        <w:jc w:val="both"/>
        <w:rPr>
          <w:rFonts w:ascii="Arial" w:hAnsi="Arial" w:cs="Arial"/>
        </w:rPr>
      </w:pPr>
      <w:r w:rsidRPr="000A25B6">
        <w:rPr>
          <w:rFonts w:ascii="Arial" w:hAnsi="Arial" w:cs="Arial"/>
          <w:b/>
          <w:bCs/>
        </w:rPr>
        <w:t>19.1</w:t>
      </w:r>
      <w:r w:rsidRPr="000A25B6">
        <w:rPr>
          <w:rFonts w:ascii="Arial" w:hAnsi="Arial" w:cs="Arial"/>
          <w:b/>
          <w:bCs/>
        </w:rPr>
        <w:tab/>
      </w:r>
      <w:r w:rsidR="0020106A">
        <w:rPr>
          <w:rFonts w:ascii="Arial" w:hAnsi="Arial" w:cs="Arial"/>
          <w:b/>
          <w:bCs/>
        </w:rPr>
        <w:t xml:space="preserve"> </w:t>
      </w:r>
      <w:r w:rsidRPr="000A25B6">
        <w:rPr>
          <w:rFonts w:ascii="Arial" w:hAnsi="Arial" w:cs="Arial"/>
        </w:rPr>
        <w:t xml:space="preserve">Smlouva se řídí a bude vykládána v souladu právním řádem České republiky, zejména </w:t>
      </w:r>
      <w:r w:rsidR="0020106A">
        <w:rPr>
          <w:rFonts w:ascii="Arial" w:hAnsi="Arial" w:cs="Arial"/>
        </w:rPr>
        <w:t xml:space="preserve"> </w:t>
      </w:r>
      <w:r w:rsidRPr="000A25B6">
        <w:rPr>
          <w:rFonts w:ascii="Arial" w:hAnsi="Arial" w:cs="Arial"/>
        </w:rPr>
        <w:t>Zákonem, Občanským zákoníkem a ZZVZ.</w:t>
      </w:r>
    </w:p>
    <w:p w14:paraId="68351046" w14:textId="131B4454" w:rsidR="000A25B6" w:rsidRPr="000A25B6" w:rsidRDefault="000A25B6" w:rsidP="0020106A">
      <w:pPr>
        <w:ind w:left="454" w:hanging="454"/>
        <w:jc w:val="both"/>
        <w:rPr>
          <w:rFonts w:ascii="Arial" w:hAnsi="Arial" w:cs="Arial"/>
        </w:rPr>
      </w:pPr>
      <w:r w:rsidRPr="000A25B6">
        <w:rPr>
          <w:rFonts w:ascii="Arial" w:hAnsi="Arial" w:cs="Arial"/>
          <w:b/>
          <w:bCs/>
        </w:rPr>
        <w:t>19.2</w:t>
      </w:r>
      <w:r w:rsidRPr="000A25B6">
        <w:rPr>
          <w:rFonts w:ascii="Arial" w:hAnsi="Arial" w:cs="Arial"/>
        </w:rPr>
        <w:tab/>
      </w:r>
      <w:r w:rsidR="0020106A">
        <w:rPr>
          <w:rFonts w:ascii="Arial" w:hAnsi="Arial" w:cs="Arial"/>
        </w:rPr>
        <w:t xml:space="preserve"> </w:t>
      </w:r>
      <w:r w:rsidRPr="000A25B6">
        <w:rPr>
          <w:rFonts w:ascii="Arial" w:hAnsi="Arial" w:cs="Arial"/>
        </w:rPr>
        <w:t>Smluvní strany se zavazují řešit veškeré spory, které mezi nimi mohou vzniknout v souvislosti s prováděním nebo výkladem této Smlouvy jednáním a vzájemnou dohodou. Pokud se nepodaří vyřešit předmětný spor vzájemnou dohodou Smluvních stran, bude takový spor předložen jednou ze Smluvních stran věcně a místně příslušnému soudu České republiky. Smluvní strany si tímto sjednávají místní příslušnost obecného soudu Objednatele.</w:t>
      </w:r>
    </w:p>
    <w:p w14:paraId="3924F67E" w14:textId="24040304" w:rsidR="00354192" w:rsidRDefault="009A2C49" w:rsidP="009A2C49">
      <w:pPr>
        <w:pStyle w:val="Level1"/>
        <w:keepNext w:val="0"/>
        <w:numPr>
          <w:ilvl w:val="0"/>
          <w:numId w:val="0"/>
        </w:numPr>
        <w:spacing w:before="360" w:after="120" w:line="240" w:lineRule="auto"/>
        <w:jc w:val="both"/>
        <w:rPr>
          <w:rFonts w:ascii="Arial" w:hAnsi="Arial" w:cs="Arial"/>
          <w:szCs w:val="22"/>
        </w:rPr>
      </w:pPr>
      <w:r>
        <w:rPr>
          <w:rFonts w:ascii="Arial" w:hAnsi="Arial" w:cs="Arial"/>
          <w:szCs w:val="22"/>
        </w:rPr>
        <w:lastRenderedPageBreak/>
        <w:t xml:space="preserve">20. </w:t>
      </w:r>
      <w:bookmarkStart w:id="179" w:name="_Ref50585481"/>
      <w:bookmarkEnd w:id="178"/>
      <w:r w:rsidR="00354192" w:rsidRPr="007D7C33">
        <w:rPr>
          <w:rFonts w:ascii="Arial" w:hAnsi="Arial" w:cs="Arial"/>
          <w:szCs w:val="22"/>
        </w:rPr>
        <w:t>Závěrečná ustanovení</w:t>
      </w:r>
      <w:bookmarkEnd w:id="179"/>
    </w:p>
    <w:p w14:paraId="4D6750B6" w14:textId="77777777" w:rsidR="003E37D4" w:rsidRPr="002054CB" w:rsidRDefault="00A12FC0" w:rsidP="003E37D4">
      <w:pPr>
        <w:pStyle w:val="Level2"/>
        <w:numPr>
          <w:ilvl w:val="0"/>
          <w:numId w:val="0"/>
        </w:numPr>
        <w:spacing w:before="120" w:after="120" w:line="240" w:lineRule="auto"/>
        <w:ind w:left="567" w:hanging="567"/>
        <w:jc w:val="both"/>
        <w:rPr>
          <w:rFonts w:ascii="Arial" w:hAnsi="Arial" w:cs="Arial"/>
          <w:szCs w:val="22"/>
        </w:rPr>
      </w:pPr>
      <w:r w:rsidRPr="00A12FC0">
        <w:rPr>
          <w:rFonts w:ascii="Arial" w:hAnsi="Arial" w:cs="Arial"/>
          <w:b/>
          <w:bCs/>
        </w:rPr>
        <w:t xml:space="preserve">20.1. </w:t>
      </w:r>
      <w:r w:rsidR="003E37D4" w:rsidRPr="002054CB">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813A875" w14:textId="10ADFB86" w:rsidR="003B6B5D" w:rsidRDefault="003E37D4" w:rsidP="003B6B5D">
      <w:pPr>
        <w:pStyle w:val="Level2"/>
        <w:numPr>
          <w:ilvl w:val="0"/>
          <w:numId w:val="0"/>
        </w:numPr>
        <w:spacing w:before="120" w:after="120" w:line="240" w:lineRule="auto"/>
        <w:ind w:left="567" w:hanging="567"/>
        <w:jc w:val="both"/>
        <w:rPr>
          <w:rFonts w:ascii="Arial" w:hAnsi="Arial" w:cs="Arial"/>
        </w:rPr>
      </w:pPr>
      <w:r>
        <w:rPr>
          <w:rFonts w:ascii="Arial" w:hAnsi="Arial" w:cs="Arial"/>
          <w:b/>
          <w:bCs/>
        </w:rPr>
        <w:t xml:space="preserve">20.2 </w:t>
      </w:r>
      <w:r w:rsidR="003B6B5D">
        <w:rPr>
          <w:rFonts w:ascii="Arial" w:hAnsi="Arial" w:cs="Arial"/>
          <w:b/>
          <w:bCs/>
        </w:rPr>
        <w:t xml:space="preserve"> </w:t>
      </w:r>
      <w:r w:rsidR="003B6B5D" w:rsidRPr="5784E4A4">
        <w:rPr>
          <w:rFonts w:ascii="Arial" w:hAnsi="Arial" w:cs="Arial"/>
        </w:rPr>
        <w:t>Nestanoví-li tato Smlouva jinak, může být měněna nebo zrušena pouze v písemné podobě, a to v případě změn Smlouvy vzestupně číslovanými dodatky, které musí být podepsány oběma Smluvními stranami.</w:t>
      </w:r>
    </w:p>
    <w:p w14:paraId="611955A1" w14:textId="5DDD9DDE" w:rsidR="00F06650" w:rsidRDefault="003B6B5D" w:rsidP="00F06650">
      <w:pPr>
        <w:pStyle w:val="Level2"/>
        <w:numPr>
          <w:ilvl w:val="0"/>
          <w:numId w:val="0"/>
        </w:numPr>
        <w:spacing w:before="120" w:after="120" w:line="240" w:lineRule="auto"/>
        <w:ind w:left="567" w:hanging="567"/>
        <w:jc w:val="both"/>
        <w:rPr>
          <w:rFonts w:ascii="Arial" w:hAnsi="Arial" w:cs="Arial"/>
        </w:rPr>
      </w:pPr>
      <w:r>
        <w:rPr>
          <w:rFonts w:ascii="Arial" w:hAnsi="Arial" w:cs="Arial"/>
          <w:b/>
          <w:bCs/>
        </w:rPr>
        <w:t xml:space="preserve">20.3 </w:t>
      </w:r>
      <w:r w:rsidR="00F06650">
        <w:rPr>
          <w:rFonts w:ascii="Arial" w:hAnsi="Arial" w:cs="Arial"/>
          <w:b/>
          <w:bCs/>
        </w:rPr>
        <w:t xml:space="preserve"> </w:t>
      </w:r>
      <w:r w:rsidR="00F06650" w:rsidRPr="5784E4A4">
        <w:rPr>
          <w:rFonts w:ascii="Arial" w:hAnsi="Arial" w:cs="Arial"/>
        </w:rPr>
        <w:t xml:space="preserve">Pro případ uzavírání této Smlouvy a jakýchkoli jejích dodatků Smluvní strany vylučují uzavření smluvního závazku tehdy, kdy nedojde k úplné shodě projevů vůle Smluvních stran. Zhotovitel </w:t>
      </w:r>
      <w:r w:rsidR="00F06650"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35068FCF" w14:textId="54626282" w:rsidR="000D06D5" w:rsidRDefault="000D06D5" w:rsidP="000D06D5">
      <w:pPr>
        <w:pStyle w:val="Level2"/>
        <w:numPr>
          <w:ilvl w:val="0"/>
          <w:numId w:val="0"/>
        </w:numPr>
        <w:spacing w:before="120" w:after="120" w:line="240" w:lineRule="auto"/>
        <w:ind w:left="567" w:hanging="567"/>
        <w:jc w:val="both"/>
        <w:rPr>
          <w:rFonts w:ascii="Arial" w:eastAsia="Times New Roman" w:hAnsi="Arial" w:cs="Arial"/>
        </w:rPr>
      </w:pPr>
      <w:r>
        <w:rPr>
          <w:rFonts w:ascii="Arial" w:hAnsi="Arial" w:cs="Arial"/>
          <w:b/>
          <w:bCs/>
        </w:rPr>
        <w:t>20.4</w:t>
      </w:r>
      <w:r w:rsidRPr="000D06D5">
        <w:rPr>
          <w:rFonts w:ascii="Arial" w:eastAsia="Times New Roman" w:hAnsi="Arial" w:cs="Arial"/>
        </w:rPr>
        <w:t xml:space="preserve"> </w:t>
      </w:r>
      <w:r w:rsidRPr="003C4299">
        <w:rPr>
          <w:rFonts w:ascii="Arial" w:eastAsia="Times New Roman" w:hAnsi="Arial" w:cs="Arial"/>
        </w:rPr>
        <w:t xml:space="preserve">Žádná ze Smluvních stran není oprávněna započíst jakoukoliv svoji pohledávku ze Smlouvy proti pohledávce druhé Smluvní strany. </w:t>
      </w:r>
    </w:p>
    <w:p w14:paraId="3FC1E524" w14:textId="0BEAB134" w:rsidR="000D06D5" w:rsidRDefault="000D06D5" w:rsidP="000D06D5">
      <w:pPr>
        <w:pStyle w:val="Level2"/>
        <w:numPr>
          <w:ilvl w:val="0"/>
          <w:numId w:val="0"/>
        </w:numPr>
        <w:spacing w:before="120" w:after="120" w:line="240" w:lineRule="auto"/>
        <w:ind w:left="567" w:hanging="567"/>
        <w:jc w:val="both"/>
        <w:rPr>
          <w:rFonts w:ascii="Arial" w:hAnsi="Arial" w:cs="Arial"/>
        </w:rPr>
      </w:pPr>
      <w:r>
        <w:rPr>
          <w:rFonts w:ascii="Arial" w:hAnsi="Arial" w:cs="Arial"/>
          <w:b/>
          <w:bCs/>
        </w:rPr>
        <w:t xml:space="preserve">20.5  </w:t>
      </w:r>
      <w:r w:rsidRPr="003C4299">
        <w:rPr>
          <w:rFonts w:ascii="Arial" w:hAnsi="Arial" w:cs="Arial"/>
        </w:rPr>
        <w:t xml:space="preserve">V případě změny v označení Smluvních stran, změn pověřených/oprávněných osob, </w:t>
      </w:r>
      <w:r>
        <w:rPr>
          <w:rFonts w:ascii="Arial" w:hAnsi="Arial" w:cs="Arial"/>
        </w:rPr>
        <w:t xml:space="preserve">vedoucího týmu, zástupce vedoucího týmu, </w:t>
      </w:r>
      <w:r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Pr="5784E4A4">
        <w:rPr>
          <w:rFonts w:ascii="Arial" w:hAnsi="Arial" w:cs="Arial"/>
        </w:rPr>
        <w:t>prostřednictvím datové schránky („</w:t>
      </w:r>
      <w:r w:rsidRPr="5784E4A4">
        <w:rPr>
          <w:rFonts w:ascii="Arial" w:hAnsi="Arial" w:cs="Arial"/>
          <w:b/>
          <w:bCs/>
        </w:rPr>
        <w:t>Oznámení</w:t>
      </w:r>
      <w:r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p>
    <w:p w14:paraId="39497553" w14:textId="5A5061EF" w:rsidR="000C797F" w:rsidRDefault="000D06D5" w:rsidP="000C797F">
      <w:pPr>
        <w:pStyle w:val="Level2"/>
        <w:numPr>
          <w:ilvl w:val="0"/>
          <w:numId w:val="0"/>
        </w:numPr>
        <w:spacing w:before="120" w:after="120" w:line="240" w:lineRule="auto"/>
        <w:ind w:left="567" w:hanging="567"/>
        <w:jc w:val="both"/>
        <w:rPr>
          <w:rFonts w:ascii="Arial" w:hAnsi="Arial" w:cs="Arial"/>
        </w:rPr>
      </w:pPr>
      <w:r>
        <w:rPr>
          <w:rFonts w:ascii="Arial" w:hAnsi="Arial" w:cs="Arial"/>
          <w:b/>
          <w:bCs/>
        </w:rPr>
        <w:t>20.6</w:t>
      </w:r>
      <w:r w:rsidR="000C797F">
        <w:rPr>
          <w:rFonts w:ascii="Arial" w:hAnsi="Arial" w:cs="Arial"/>
          <w:b/>
          <w:bCs/>
        </w:rPr>
        <w:t xml:space="preserve"> </w:t>
      </w:r>
      <w:r w:rsidR="000C797F" w:rsidRPr="5784E4A4">
        <w:rPr>
          <w:rFonts w:ascii="Arial" w:hAnsi="Arial" w:cs="Arial"/>
        </w:rPr>
        <w:t xml:space="preserve">Je-li nebo stane-li se jakékoli ustanovení této Smlouvy zdánlivým, neplatným či </w:t>
      </w:r>
      <w:r w:rsidR="000C797F">
        <w:rPr>
          <w:rFonts w:ascii="Arial" w:hAnsi="Arial" w:cs="Arial"/>
        </w:rPr>
        <w:t xml:space="preserve"> </w:t>
      </w:r>
      <w:r w:rsidR="000C797F"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190802CB" w14:textId="77777777" w:rsidR="000C797F" w:rsidRDefault="000C797F" w:rsidP="000C797F">
      <w:pPr>
        <w:pStyle w:val="Level2"/>
        <w:numPr>
          <w:ilvl w:val="0"/>
          <w:numId w:val="0"/>
        </w:numPr>
        <w:spacing w:before="120" w:after="120" w:line="240" w:lineRule="auto"/>
        <w:ind w:left="567" w:hanging="567"/>
        <w:jc w:val="both"/>
        <w:rPr>
          <w:rFonts w:ascii="Arial" w:hAnsi="Arial" w:cs="Arial"/>
        </w:rPr>
      </w:pPr>
      <w:r>
        <w:rPr>
          <w:rFonts w:ascii="Arial" w:hAnsi="Arial" w:cs="Arial"/>
          <w:b/>
          <w:bCs/>
        </w:rPr>
        <w:t xml:space="preserve">20.7 </w:t>
      </w:r>
      <w:r w:rsidRPr="5784E4A4">
        <w:rPr>
          <w:rFonts w:ascii="Arial" w:hAnsi="Arial" w:cs="Arial"/>
        </w:rPr>
        <w:t>Smluvní strany jsou si plně vědomy zákonné povinnosti uveřejnit v souladu s ustanoveními zákona č. 340/2015 Sb., o zvláštních podmínkách účinnosti některých smluv, uveřejňování těchto smluv a o registru smluv (zákon o registru smluv), ve znění pozdějších předpisů („</w:t>
      </w:r>
      <w:r w:rsidRPr="5784E4A4">
        <w:rPr>
          <w:rFonts w:ascii="Arial" w:hAnsi="Arial" w:cs="Arial"/>
          <w:b/>
          <w:bCs/>
        </w:rPr>
        <w:t>ZRS</w:t>
      </w:r>
      <w:r w:rsidRPr="5784E4A4">
        <w:rPr>
          <w:rFonts w:ascii="Arial" w:hAnsi="Arial" w:cs="Arial"/>
        </w:rPr>
        <w:t>“),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6BC5D0B8" w14:textId="77777777" w:rsidR="000C797F" w:rsidRDefault="000C797F" w:rsidP="000C797F">
      <w:pPr>
        <w:pStyle w:val="Level2"/>
        <w:numPr>
          <w:ilvl w:val="0"/>
          <w:numId w:val="0"/>
        </w:numPr>
        <w:spacing w:before="120" w:after="120" w:line="240" w:lineRule="auto"/>
        <w:ind w:left="567" w:hanging="567"/>
        <w:jc w:val="both"/>
        <w:rPr>
          <w:rFonts w:ascii="Arial" w:hAnsi="Arial" w:cs="Arial"/>
        </w:rPr>
      </w:pPr>
      <w:r>
        <w:rPr>
          <w:rFonts w:ascii="Arial" w:hAnsi="Arial" w:cs="Arial"/>
          <w:b/>
          <w:bCs/>
        </w:rPr>
        <w:t xml:space="preserve">20.8 </w:t>
      </w:r>
      <w:r w:rsidRPr="5784E4A4">
        <w:rPr>
          <w:rFonts w:ascii="Arial" w:hAnsi="Arial" w:cs="Arial"/>
        </w:rPr>
        <w:t>Smlouva nabývá platnosti dnem podpisu Smluvních stran a účinnosti dnem jejího uveřejnění v registru smluv dle § 6 odst. 1 ZRS. Bude-li dán zákonný důvod pro neuveřejnění této Smlouvy ani jejich dodatků, stává se Smlouva účinnou jejím vstupem v platnost.</w:t>
      </w:r>
    </w:p>
    <w:p w14:paraId="13C64FF7" w14:textId="77777777" w:rsidR="00003EDE" w:rsidRPr="003C4299" w:rsidRDefault="000C797F" w:rsidP="00003EDE">
      <w:pPr>
        <w:pStyle w:val="Level2"/>
        <w:numPr>
          <w:ilvl w:val="0"/>
          <w:numId w:val="0"/>
        </w:numPr>
        <w:spacing w:before="120" w:after="120" w:line="240" w:lineRule="auto"/>
        <w:ind w:left="567" w:hanging="567"/>
        <w:jc w:val="both"/>
        <w:rPr>
          <w:rFonts w:ascii="Arial" w:hAnsi="Arial" w:cs="Arial"/>
          <w:szCs w:val="22"/>
        </w:rPr>
      </w:pPr>
      <w:r>
        <w:rPr>
          <w:rFonts w:ascii="Arial" w:hAnsi="Arial" w:cs="Arial"/>
          <w:b/>
          <w:bCs/>
        </w:rPr>
        <w:t xml:space="preserve">20.9 </w:t>
      </w:r>
      <w:r w:rsidR="00003EDE" w:rsidRPr="00ED6435">
        <w:rPr>
          <w:rFonts w:ascii="Arial" w:hAnsi="Arial" w:cs="Arial"/>
          <w:szCs w:val="22"/>
        </w:rPr>
        <w:t xml:space="preserve">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Díla a rámcovou informaci o předmětu Smlouvy. Informace poskytnuté v souladu s citovaným zákonem nelze považovat za porušení čl. </w:t>
      </w:r>
      <w:r w:rsidR="00003EDE">
        <w:rPr>
          <w:rFonts w:ascii="Arial" w:hAnsi="Arial" w:cs="Arial"/>
          <w:szCs w:val="22"/>
        </w:rPr>
        <w:t xml:space="preserve">12 </w:t>
      </w:r>
      <w:r w:rsidR="00003EDE" w:rsidRPr="00ED6435">
        <w:rPr>
          <w:rFonts w:ascii="Arial" w:hAnsi="Arial" w:cs="Arial"/>
          <w:szCs w:val="22"/>
        </w:rPr>
        <w:t xml:space="preserve">ani závazku mlčenlivosti o důvěrných </w:t>
      </w:r>
      <w:r w:rsidR="00003EDE" w:rsidRPr="003C4299">
        <w:rPr>
          <w:rFonts w:ascii="Arial" w:hAnsi="Arial" w:cs="Arial"/>
          <w:szCs w:val="22"/>
        </w:rPr>
        <w:t>informacích dle § 1730 odst. 2 Občanského zákoníku.</w:t>
      </w:r>
    </w:p>
    <w:p w14:paraId="692E0427" w14:textId="398F9B4A" w:rsidR="009743E9" w:rsidRPr="003C4299" w:rsidRDefault="009743E9" w:rsidP="009743E9">
      <w:pPr>
        <w:pStyle w:val="Level2"/>
        <w:numPr>
          <w:ilvl w:val="0"/>
          <w:numId w:val="0"/>
        </w:numPr>
        <w:spacing w:before="120" w:after="120" w:line="240" w:lineRule="auto"/>
        <w:jc w:val="both"/>
        <w:rPr>
          <w:rFonts w:ascii="Arial" w:hAnsi="Arial" w:cs="Arial"/>
        </w:rPr>
      </w:pPr>
      <w:r w:rsidRPr="009743E9">
        <w:rPr>
          <w:rFonts w:ascii="Arial" w:hAnsi="Arial" w:cs="Arial"/>
          <w:b/>
          <w:bCs/>
        </w:rPr>
        <w:t>20.10</w:t>
      </w:r>
      <w:r w:rsidRPr="009743E9">
        <w:rPr>
          <w:rFonts w:ascii="Arial" w:hAnsi="Arial" w:cs="Arial"/>
        </w:rPr>
        <w:t xml:space="preserve"> </w:t>
      </w:r>
      <w:r w:rsidRPr="003C4299">
        <w:rPr>
          <w:rFonts w:ascii="Arial" w:hAnsi="Arial" w:cs="Arial"/>
        </w:rPr>
        <w:t>Nedílnou součástí této Smlouvy jsou následující přílohy:</w:t>
      </w:r>
    </w:p>
    <w:p w14:paraId="25623D16" w14:textId="77777777" w:rsidR="009743E9" w:rsidRPr="003C4299" w:rsidRDefault="009743E9" w:rsidP="00CD73B5">
      <w:pPr>
        <w:pStyle w:val="Claneka"/>
        <w:keepLines w:val="0"/>
        <w:widowControl/>
        <w:numPr>
          <w:ilvl w:val="2"/>
          <w:numId w:val="53"/>
        </w:numPr>
        <w:spacing w:before="120" w:after="120" w:line="240" w:lineRule="auto"/>
        <w:jc w:val="both"/>
        <w:rPr>
          <w:rFonts w:ascii="Arial" w:hAnsi="Arial" w:cs="Arial"/>
        </w:rPr>
      </w:pPr>
      <w:r w:rsidRPr="003C4299">
        <w:rPr>
          <w:rFonts w:ascii="Arial" w:hAnsi="Arial" w:cs="Arial"/>
        </w:rPr>
        <w:t xml:space="preserve">Příloha č. 1: </w:t>
      </w:r>
      <w:r w:rsidRPr="003C4299">
        <w:rPr>
          <w:rFonts w:ascii="Arial" w:hAnsi="Arial" w:cs="Arial"/>
          <w:iCs/>
        </w:rPr>
        <w:t>Položkový výkaz činností.</w:t>
      </w:r>
    </w:p>
    <w:p w14:paraId="222B759A" w14:textId="44CE4491" w:rsidR="000C797F" w:rsidRPr="009743E9" w:rsidRDefault="000C797F" w:rsidP="000C797F">
      <w:pPr>
        <w:pStyle w:val="Level2"/>
        <w:numPr>
          <w:ilvl w:val="0"/>
          <w:numId w:val="0"/>
        </w:numPr>
        <w:spacing w:before="120" w:after="120" w:line="240" w:lineRule="auto"/>
        <w:ind w:left="567" w:hanging="567"/>
        <w:jc w:val="both"/>
        <w:rPr>
          <w:rFonts w:ascii="Arial" w:hAnsi="Arial" w:cs="Arial"/>
          <w:b/>
          <w:bCs/>
        </w:rPr>
      </w:pPr>
    </w:p>
    <w:p w14:paraId="473F5FF1" w14:textId="55481630" w:rsidR="00321220" w:rsidRPr="00ED6435" w:rsidRDefault="00321220" w:rsidP="00266847">
      <w:pPr>
        <w:spacing w:before="120" w:after="120" w:line="240" w:lineRule="auto"/>
        <w:jc w:val="both"/>
        <w:rPr>
          <w:rFonts w:ascii="Arial" w:hAnsi="Arial" w:cs="Arial"/>
          <w:b/>
        </w:rPr>
      </w:pPr>
      <w:r w:rsidRPr="00ED6435">
        <w:rPr>
          <w:rFonts w:ascii="Arial" w:hAnsi="Arial" w:cs="Arial"/>
          <w:b/>
        </w:rPr>
        <w:lastRenderedPageBreak/>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Místo: …………</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29DF6E51"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Jméno: …………</w:t>
      </w:r>
      <w:r w:rsidRPr="00ED6435">
        <w:rPr>
          <w:rFonts w:ascii="Arial" w:eastAsia="Times New Roman" w:hAnsi="Arial" w:cs="Arial"/>
          <w:bCs/>
        </w:rPr>
        <w:tab/>
      </w:r>
      <w:r w:rsidRPr="00ED6435">
        <w:rPr>
          <w:rFonts w:ascii="Arial" w:eastAsia="Times New Roman" w:hAnsi="Arial" w:cs="Arial"/>
          <w:bCs/>
        </w:rPr>
        <w:tab/>
        <w:t>Jméno: …………</w:t>
      </w:r>
    </w:p>
    <w:p w14:paraId="340842AD" w14:textId="13A1E85C"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Funkce: …………</w:t>
      </w:r>
      <w:r w:rsidRPr="00ED6435">
        <w:rPr>
          <w:rFonts w:ascii="Arial" w:eastAsia="Times New Roman" w:hAnsi="Arial" w:cs="Arial"/>
          <w:bCs/>
        </w:rPr>
        <w:tab/>
      </w:r>
      <w:r w:rsidRPr="00ED6435">
        <w:rPr>
          <w:rFonts w:ascii="Arial" w:eastAsia="Times New Roman" w:hAnsi="Arial" w:cs="Arial"/>
          <w:bCs/>
        </w:rPr>
        <w:tab/>
        <w:t>Funkce: …………</w:t>
      </w:r>
    </w:p>
    <w:p w14:paraId="3D3AE081" w14:textId="6CA795E6" w:rsidR="00B3745E" w:rsidRPr="00ED6435" w:rsidRDefault="00B3745E" w:rsidP="0093265D">
      <w:pPr>
        <w:spacing w:before="120" w:after="120" w:line="240" w:lineRule="auto"/>
        <w:jc w:val="center"/>
        <w:rPr>
          <w:rFonts w:ascii="Arial" w:hAnsi="Arial" w:cs="Arial"/>
        </w:rPr>
      </w:pPr>
    </w:p>
    <w:sectPr w:rsidR="00B3745E"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89640" w14:textId="77777777" w:rsidR="00A220B5" w:rsidRDefault="00A220B5" w:rsidP="007936E4">
      <w:pPr>
        <w:spacing w:after="0"/>
      </w:pPr>
      <w:r>
        <w:separator/>
      </w:r>
    </w:p>
  </w:endnote>
  <w:endnote w:type="continuationSeparator" w:id="0">
    <w:p w14:paraId="169F7A69" w14:textId="77777777" w:rsidR="00A220B5" w:rsidRDefault="00A220B5" w:rsidP="007936E4">
      <w:pPr>
        <w:spacing w:after="0"/>
      </w:pPr>
      <w:r>
        <w:continuationSeparator/>
      </w:r>
    </w:p>
  </w:endnote>
  <w:endnote w:type="continuationNotice" w:id="1">
    <w:p w14:paraId="32F9A569" w14:textId="77777777" w:rsidR="00A220B5" w:rsidRDefault="00A220B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ACA16" w14:textId="77777777" w:rsidR="00A220B5" w:rsidRDefault="00A220B5" w:rsidP="007936E4">
      <w:pPr>
        <w:spacing w:after="0"/>
      </w:pPr>
      <w:r>
        <w:separator/>
      </w:r>
    </w:p>
  </w:footnote>
  <w:footnote w:type="continuationSeparator" w:id="0">
    <w:p w14:paraId="71F830C5" w14:textId="77777777" w:rsidR="00A220B5" w:rsidRDefault="00A220B5" w:rsidP="007936E4">
      <w:pPr>
        <w:spacing w:after="0"/>
      </w:pPr>
      <w:r>
        <w:continuationSeparator/>
      </w:r>
    </w:p>
  </w:footnote>
  <w:footnote w:type="continuationNotice" w:id="1">
    <w:p w14:paraId="4EA8AF55" w14:textId="77777777" w:rsidR="00A220B5" w:rsidRDefault="00A220B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28A1E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B31DE4">
      <w:rPr>
        <w:szCs w:val="16"/>
      </w:rPr>
      <w:t>JPÚ</w:t>
    </w:r>
    <w:r w:rsidR="005C042E">
      <w:rPr>
        <w:szCs w:val="16"/>
      </w:rPr>
      <w:t xml:space="preserve"> </w:t>
    </w:r>
    <w:r w:rsidR="00BB5710">
      <w:rPr>
        <w:szCs w:val="16"/>
      </w:rPr>
      <w:t>– nedokončené scelovací řízení</w:t>
    </w:r>
    <w:r w:rsidR="0012712D">
      <w:rPr>
        <w:szCs w:val="16"/>
      </w:rPr>
      <w:t xml:space="preserve"> </w:t>
    </w:r>
    <w:r w:rsidR="000D26DC">
      <w:rPr>
        <w:szCs w:val="16"/>
      </w:rPr>
      <w:t>na části k.ú. Plaveč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32037B7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B31DE4">
      <w:rPr>
        <w:rFonts w:cs="Arial"/>
        <w:szCs w:val="16"/>
        <w:lang w:val="fr-FR"/>
      </w:rPr>
      <w:t>JPÚ</w:t>
    </w:r>
    <w:r w:rsidR="003F1B8F">
      <w:rPr>
        <w:rFonts w:cs="Arial"/>
        <w:szCs w:val="16"/>
        <w:lang w:val="fr-FR"/>
      </w:rPr>
      <w:t xml:space="preserve"> - </w:t>
    </w:r>
    <w:r w:rsidR="00C93FE4">
      <w:rPr>
        <w:rFonts w:cs="Arial"/>
        <w:szCs w:val="16"/>
        <w:lang w:val="fr-FR"/>
      </w:rPr>
      <w:t xml:space="preserve">nedokončené scelovací </w:t>
    </w:r>
    <w:r w:rsidR="00C93FE4" w:rsidRPr="00B31DE4">
      <w:rPr>
        <w:rFonts w:cs="Arial"/>
        <w:szCs w:val="16"/>
        <w:lang w:val="fr-FR"/>
      </w:rPr>
      <w:t>řízení</w:t>
    </w:r>
    <w:r w:rsidR="00B31DE4">
      <w:rPr>
        <w:rFonts w:cs="Arial"/>
        <w:szCs w:val="16"/>
        <w:lang w:val="fr-FR"/>
      </w:rPr>
      <w:t xml:space="preserve">  na části </w:t>
    </w:r>
    <w:r w:rsidR="00C93FE4">
      <w:rPr>
        <w:rFonts w:cs="Arial"/>
        <w:szCs w:val="16"/>
        <w:lang w:val="fr-FR"/>
      </w:rPr>
      <w:t>k.ú. Plaveč</w:t>
    </w:r>
    <w:r w:rsidRPr="00937F46">
      <w:rPr>
        <w:rFonts w:cs="Arial"/>
        <w:szCs w:val="16"/>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A527D"/>
    <w:multiLevelType w:val="hybridMultilevel"/>
    <w:tmpl w:val="6FAA66F6"/>
    <w:lvl w:ilvl="0" w:tplc="8578E5DA">
      <w:start w:val="1"/>
      <w:numFmt w:val="lowerLetter"/>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4"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F594982"/>
    <w:multiLevelType w:val="hybridMultilevel"/>
    <w:tmpl w:val="6726A8FA"/>
    <w:lvl w:ilvl="0" w:tplc="31C603BA">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A7FAAC28"/>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ascii="Arial" w:eastAsiaTheme="minorHAnsi" w:hAnsi="Arial" w:cs="Arial"/>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4E702A"/>
    <w:multiLevelType w:val="multilevel"/>
    <w:tmpl w:val="A7FAAC28"/>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ascii="Arial" w:eastAsiaTheme="minorHAnsi" w:hAnsi="Arial" w:cs="Arial"/>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21"/>
  </w:num>
  <w:num w:numId="2" w16cid:durableId="376590071">
    <w:abstractNumId w:val="25"/>
  </w:num>
  <w:num w:numId="3" w16cid:durableId="907034161">
    <w:abstractNumId w:val="39"/>
  </w:num>
  <w:num w:numId="4" w16cid:durableId="2001225391">
    <w:abstractNumId w:val="12"/>
  </w:num>
  <w:num w:numId="5" w16cid:durableId="1251088131">
    <w:abstractNumId w:val="29"/>
  </w:num>
  <w:num w:numId="6" w16cid:durableId="708072732">
    <w:abstractNumId w:val="8"/>
  </w:num>
  <w:num w:numId="7" w16cid:durableId="2088570880">
    <w:abstractNumId w:val="0"/>
  </w:num>
  <w:num w:numId="8" w16cid:durableId="695468307">
    <w:abstractNumId w:val="9"/>
  </w:num>
  <w:num w:numId="9" w16cid:durableId="901017247">
    <w:abstractNumId w:val="48"/>
  </w:num>
  <w:num w:numId="10" w16cid:durableId="1639145949">
    <w:abstractNumId w:val="22"/>
  </w:num>
  <w:num w:numId="11" w16cid:durableId="713506796">
    <w:abstractNumId w:val="46"/>
  </w:num>
  <w:num w:numId="12" w16cid:durableId="684092465">
    <w:abstractNumId w:val="37"/>
  </w:num>
  <w:num w:numId="13" w16cid:durableId="1864975807">
    <w:abstractNumId w:val="15"/>
  </w:num>
  <w:num w:numId="14" w16cid:durableId="982346941">
    <w:abstractNumId w:val="30"/>
  </w:num>
  <w:num w:numId="15" w16cid:durableId="1893956775">
    <w:abstractNumId w:val="15"/>
    <w:lvlOverride w:ilvl="0">
      <w:startOverride w:val="1"/>
    </w:lvlOverride>
  </w:num>
  <w:num w:numId="16" w16cid:durableId="1742673720">
    <w:abstractNumId w:val="40"/>
  </w:num>
  <w:num w:numId="17" w16cid:durableId="2104715768">
    <w:abstractNumId w:val="32"/>
  </w:num>
  <w:num w:numId="18" w16cid:durableId="1538272932">
    <w:abstractNumId w:val="14"/>
  </w:num>
  <w:num w:numId="19" w16cid:durableId="18384207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93572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6873419">
    <w:abstractNumId w:val="20"/>
  </w:num>
  <w:num w:numId="23" w16cid:durableId="768548920">
    <w:abstractNumId w:val="10"/>
  </w:num>
  <w:num w:numId="24" w16cid:durableId="1852328353">
    <w:abstractNumId w:val="24"/>
  </w:num>
  <w:num w:numId="25" w16cid:durableId="1565943629">
    <w:abstractNumId w:val="19"/>
  </w:num>
  <w:num w:numId="26" w16cid:durableId="1550454410">
    <w:abstractNumId w:val="26"/>
  </w:num>
  <w:num w:numId="27" w16cid:durableId="505943286">
    <w:abstractNumId w:val="5"/>
  </w:num>
  <w:num w:numId="28" w16cid:durableId="1051228909">
    <w:abstractNumId w:val="17"/>
  </w:num>
  <w:num w:numId="29" w16cid:durableId="1747652545">
    <w:abstractNumId w:val="16"/>
  </w:num>
  <w:num w:numId="30" w16cid:durableId="1934050768">
    <w:abstractNumId w:val="2"/>
  </w:num>
  <w:num w:numId="31" w16cid:durableId="866913175">
    <w:abstractNumId w:val="33"/>
  </w:num>
  <w:num w:numId="32" w16cid:durableId="612437958">
    <w:abstractNumId w:val="28"/>
  </w:num>
  <w:num w:numId="33" w16cid:durableId="1669749533">
    <w:abstractNumId w:val="38"/>
  </w:num>
  <w:num w:numId="34" w16cid:durableId="1626159790">
    <w:abstractNumId w:val="13"/>
  </w:num>
  <w:num w:numId="35" w16cid:durableId="2117558074">
    <w:abstractNumId w:val="6"/>
  </w:num>
  <w:num w:numId="36" w16cid:durableId="878708565">
    <w:abstractNumId w:val="18"/>
  </w:num>
  <w:num w:numId="37" w16cid:durableId="1909610784">
    <w:abstractNumId w:val="42"/>
  </w:num>
  <w:num w:numId="38" w16cid:durableId="1311866687">
    <w:abstractNumId w:val="31"/>
  </w:num>
  <w:num w:numId="39" w16cid:durableId="16202230">
    <w:abstractNumId w:val="3"/>
  </w:num>
  <w:num w:numId="40" w16cid:durableId="502669472">
    <w:abstractNumId w:val="31"/>
    <w:lvlOverride w:ilvl="0">
      <w:startOverride w:val="1"/>
    </w:lvlOverride>
    <w:lvlOverride w:ilvl="1">
      <w:startOverride w:val="1"/>
    </w:lvlOverride>
    <w:lvlOverride w:ilvl="2">
      <w:startOverride w:val="1"/>
    </w:lvlOverride>
    <w:lvlOverride w:ilvl="3">
      <w:startOverride w:val="2"/>
    </w:lvlOverride>
  </w:num>
  <w:num w:numId="41" w16cid:durableId="196311118">
    <w:abstractNumId w:val="7"/>
  </w:num>
  <w:num w:numId="42" w16cid:durableId="1340037764">
    <w:abstractNumId w:val="27"/>
  </w:num>
  <w:num w:numId="43" w16cid:durableId="901522173">
    <w:abstractNumId w:val="44"/>
  </w:num>
  <w:num w:numId="44" w16cid:durableId="656423505">
    <w:abstractNumId w:val="45"/>
  </w:num>
  <w:num w:numId="45" w16cid:durableId="343555989">
    <w:abstractNumId w:val="4"/>
  </w:num>
  <w:num w:numId="46" w16cid:durableId="411584668">
    <w:abstractNumId w:val="34"/>
  </w:num>
  <w:num w:numId="47" w16cid:durableId="1950621902">
    <w:abstractNumId w:val="23"/>
  </w:num>
  <w:num w:numId="48" w16cid:durableId="779300185">
    <w:abstractNumId w:val="35"/>
  </w:num>
  <w:num w:numId="49" w16cid:durableId="1732071415">
    <w:abstractNumId w:val="47"/>
  </w:num>
  <w:num w:numId="50" w16cid:durableId="1755659602">
    <w:abstractNumId w:val="36"/>
  </w:num>
  <w:num w:numId="51" w16cid:durableId="466748005">
    <w:abstractNumId w:val="11"/>
  </w:num>
  <w:num w:numId="52" w16cid:durableId="1843550171">
    <w:abstractNumId w:val="1"/>
  </w:num>
  <w:num w:numId="53" w16cid:durableId="1381520075">
    <w:abstractNumId w:val="43"/>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droušek Vladimír JUDr.">
    <w15:presenceInfo w15:providerId="AD" w15:userId="S::v.ondrousek@spucr.cz::03254983-8da0-45f0-90d5-8b06f1667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3EDE"/>
    <w:rsid w:val="000043C9"/>
    <w:rsid w:val="00004819"/>
    <w:rsid w:val="00004EE5"/>
    <w:rsid w:val="00004FA2"/>
    <w:rsid w:val="00006588"/>
    <w:rsid w:val="00006591"/>
    <w:rsid w:val="00006795"/>
    <w:rsid w:val="00010634"/>
    <w:rsid w:val="00010895"/>
    <w:rsid w:val="00010CF9"/>
    <w:rsid w:val="00012075"/>
    <w:rsid w:val="000125A9"/>
    <w:rsid w:val="0001270D"/>
    <w:rsid w:val="0001281B"/>
    <w:rsid w:val="000129D0"/>
    <w:rsid w:val="00012F3E"/>
    <w:rsid w:val="000133D6"/>
    <w:rsid w:val="0001351E"/>
    <w:rsid w:val="0001397B"/>
    <w:rsid w:val="00015425"/>
    <w:rsid w:val="000155E9"/>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00E"/>
    <w:rsid w:val="0005310A"/>
    <w:rsid w:val="00053318"/>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3E3"/>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25B6"/>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4C85"/>
    <w:rsid w:val="000B55E4"/>
    <w:rsid w:val="000B604E"/>
    <w:rsid w:val="000B6094"/>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AED"/>
    <w:rsid w:val="000C3BA4"/>
    <w:rsid w:val="000C3EDD"/>
    <w:rsid w:val="000C4475"/>
    <w:rsid w:val="000C65AB"/>
    <w:rsid w:val="000C68CA"/>
    <w:rsid w:val="000C6C36"/>
    <w:rsid w:val="000C72B4"/>
    <w:rsid w:val="000C797F"/>
    <w:rsid w:val="000D06D5"/>
    <w:rsid w:val="000D0900"/>
    <w:rsid w:val="000D0C30"/>
    <w:rsid w:val="000D0D76"/>
    <w:rsid w:val="000D10F6"/>
    <w:rsid w:val="000D1382"/>
    <w:rsid w:val="000D24BD"/>
    <w:rsid w:val="000D26DC"/>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191"/>
    <w:rsid w:val="001056E2"/>
    <w:rsid w:val="00105B55"/>
    <w:rsid w:val="00105C93"/>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C56"/>
    <w:rsid w:val="00120D0A"/>
    <w:rsid w:val="001212CE"/>
    <w:rsid w:val="00121AD3"/>
    <w:rsid w:val="00122C6A"/>
    <w:rsid w:val="001231F2"/>
    <w:rsid w:val="00123360"/>
    <w:rsid w:val="00123815"/>
    <w:rsid w:val="00123D18"/>
    <w:rsid w:val="00124681"/>
    <w:rsid w:val="00124B55"/>
    <w:rsid w:val="001256DB"/>
    <w:rsid w:val="001258B6"/>
    <w:rsid w:val="001259C0"/>
    <w:rsid w:val="001260CB"/>
    <w:rsid w:val="0012611D"/>
    <w:rsid w:val="001268CA"/>
    <w:rsid w:val="00126A8F"/>
    <w:rsid w:val="00126DA5"/>
    <w:rsid w:val="0012712D"/>
    <w:rsid w:val="00127765"/>
    <w:rsid w:val="00127C34"/>
    <w:rsid w:val="001313B9"/>
    <w:rsid w:val="0013226B"/>
    <w:rsid w:val="00132C75"/>
    <w:rsid w:val="00132DD9"/>
    <w:rsid w:val="00133D07"/>
    <w:rsid w:val="0013404D"/>
    <w:rsid w:val="00134D05"/>
    <w:rsid w:val="00134E49"/>
    <w:rsid w:val="00134FCF"/>
    <w:rsid w:val="00135400"/>
    <w:rsid w:val="0013550D"/>
    <w:rsid w:val="00136DA3"/>
    <w:rsid w:val="00136F16"/>
    <w:rsid w:val="001372EB"/>
    <w:rsid w:val="00137E43"/>
    <w:rsid w:val="001405B8"/>
    <w:rsid w:val="001412D0"/>
    <w:rsid w:val="00141492"/>
    <w:rsid w:val="00141820"/>
    <w:rsid w:val="00141CD5"/>
    <w:rsid w:val="00142303"/>
    <w:rsid w:val="0014312A"/>
    <w:rsid w:val="00143A09"/>
    <w:rsid w:val="0014449F"/>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277"/>
    <w:rsid w:val="001569EC"/>
    <w:rsid w:val="00156E1D"/>
    <w:rsid w:val="00157048"/>
    <w:rsid w:val="0015753D"/>
    <w:rsid w:val="00157564"/>
    <w:rsid w:val="00157B85"/>
    <w:rsid w:val="00157FF9"/>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5CD0"/>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5C"/>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5577"/>
    <w:rsid w:val="001A668F"/>
    <w:rsid w:val="001A69FE"/>
    <w:rsid w:val="001A6C76"/>
    <w:rsid w:val="001A7276"/>
    <w:rsid w:val="001A76D3"/>
    <w:rsid w:val="001B0193"/>
    <w:rsid w:val="001B026B"/>
    <w:rsid w:val="001B041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2AA7"/>
    <w:rsid w:val="001C3151"/>
    <w:rsid w:val="001C3D2D"/>
    <w:rsid w:val="001C409A"/>
    <w:rsid w:val="001C4ACC"/>
    <w:rsid w:val="001C4DD2"/>
    <w:rsid w:val="001C6268"/>
    <w:rsid w:val="001C658F"/>
    <w:rsid w:val="001C6636"/>
    <w:rsid w:val="001C66DE"/>
    <w:rsid w:val="001C685F"/>
    <w:rsid w:val="001C6A9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144"/>
    <w:rsid w:val="001D4BED"/>
    <w:rsid w:val="001D4D39"/>
    <w:rsid w:val="001D4E3B"/>
    <w:rsid w:val="001D4FAC"/>
    <w:rsid w:val="001D512A"/>
    <w:rsid w:val="001D565B"/>
    <w:rsid w:val="001D603B"/>
    <w:rsid w:val="001D73F6"/>
    <w:rsid w:val="001D7911"/>
    <w:rsid w:val="001D7D4E"/>
    <w:rsid w:val="001E055A"/>
    <w:rsid w:val="001E078A"/>
    <w:rsid w:val="001E0D0C"/>
    <w:rsid w:val="001E18E0"/>
    <w:rsid w:val="001E1DC8"/>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531"/>
    <w:rsid w:val="001F3749"/>
    <w:rsid w:val="001F47F5"/>
    <w:rsid w:val="001F4E64"/>
    <w:rsid w:val="001F4F49"/>
    <w:rsid w:val="001F55AF"/>
    <w:rsid w:val="001F5AF2"/>
    <w:rsid w:val="001F6A26"/>
    <w:rsid w:val="001F76DA"/>
    <w:rsid w:val="0020106A"/>
    <w:rsid w:val="00201C8B"/>
    <w:rsid w:val="002024BB"/>
    <w:rsid w:val="002026D7"/>
    <w:rsid w:val="00202FB8"/>
    <w:rsid w:val="00204921"/>
    <w:rsid w:val="002054CB"/>
    <w:rsid w:val="0020553F"/>
    <w:rsid w:val="002057AB"/>
    <w:rsid w:val="00205DFC"/>
    <w:rsid w:val="002067CD"/>
    <w:rsid w:val="00206D9D"/>
    <w:rsid w:val="00207248"/>
    <w:rsid w:val="00207846"/>
    <w:rsid w:val="00207B39"/>
    <w:rsid w:val="00210019"/>
    <w:rsid w:val="002100C6"/>
    <w:rsid w:val="002108B9"/>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336"/>
    <w:rsid w:val="00226532"/>
    <w:rsid w:val="002266BC"/>
    <w:rsid w:val="00226BA5"/>
    <w:rsid w:val="00227252"/>
    <w:rsid w:val="002274BE"/>
    <w:rsid w:val="00227DB7"/>
    <w:rsid w:val="00227E3F"/>
    <w:rsid w:val="0023051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9ED"/>
    <w:rsid w:val="00256DC7"/>
    <w:rsid w:val="00257093"/>
    <w:rsid w:val="002578A4"/>
    <w:rsid w:val="00257E25"/>
    <w:rsid w:val="00260BC9"/>
    <w:rsid w:val="00260EA8"/>
    <w:rsid w:val="0026187B"/>
    <w:rsid w:val="00262BA3"/>
    <w:rsid w:val="00262CC4"/>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973"/>
    <w:rsid w:val="00277AFE"/>
    <w:rsid w:val="00280575"/>
    <w:rsid w:val="00281976"/>
    <w:rsid w:val="00281A06"/>
    <w:rsid w:val="0028248E"/>
    <w:rsid w:val="00282B4C"/>
    <w:rsid w:val="00282C85"/>
    <w:rsid w:val="00282D67"/>
    <w:rsid w:val="00283881"/>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4EBE"/>
    <w:rsid w:val="002953CD"/>
    <w:rsid w:val="00295465"/>
    <w:rsid w:val="00295DC7"/>
    <w:rsid w:val="00295FFD"/>
    <w:rsid w:val="00296C06"/>
    <w:rsid w:val="00296CB8"/>
    <w:rsid w:val="0029707A"/>
    <w:rsid w:val="00297100"/>
    <w:rsid w:val="00297A6D"/>
    <w:rsid w:val="00297F44"/>
    <w:rsid w:val="00297FEC"/>
    <w:rsid w:val="002A051C"/>
    <w:rsid w:val="002A08E6"/>
    <w:rsid w:val="002A1264"/>
    <w:rsid w:val="002A16BB"/>
    <w:rsid w:val="002A1C71"/>
    <w:rsid w:val="002A31E6"/>
    <w:rsid w:val="002A35E4"/>
    <w:rsid w:val="002A3F42"/>
    <w:rsid w:val="002A46EA"/>
    <w:rsid w:val="002A4BE4"/>
    <w:rsid w:val="002A4D6D"/>
    <w:rsid w:val="002A5340"/>
    <w:rsid w:val="002A5411"/>
    <w:rsid w:val="002A589C"/>
    <w:rsid w:val="002A59DB"/>
    <w:rsid w:val="002A5D94"/>
    <w:rsid w:val="002A6511"/>
    <w:rsid w:val="002A6849"/>
    <w:rsid w:val="002A6F0A"/>
    <w:rsid w:val="002B0F69"/>
    <w:rsid w:val="002B13CE"/>
    <w:rsid w:val="002B1C8D"/>
    <w:rsid w:val="002B1D63"/>
    <w:rsid w:val="002B2389"/>
    <w:rsid w:val="002B2982"/>
    <w:rsid w:val="002B2B06"/>
    <w:rsid w:val="002B33F6"/>
    <w:rsid w:val="002B374B"/>
    <w:rsid w:val="002B3C2A"/>
    <w:rsid w:val="002B3FF1"/>
    <w:rsid w:val="002B4112"/>
    <w:rsid w:val="002B4573"/>
    <w:rsid w:val="002B463A"/>
    <w:rsid w:val="002B4BFE"/>
    <w:rsid w:val="002B4DA1"/>
    <w:rsid w:val="002B54AE"/>
    <w:rsid w:val="002B5E25"/>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2ED"/>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746"/>
    <w:rsid w:val="002F4988"/>
    <w:rsid w:val="002F5958"/>
    <w:rsid w:val="002F78B7"/>
    <w:rsid w:val="002F7ADC"/>
    <w:rsid w:val="002F7EE5"/>
    <w:rsid w:val="0030021B"/>
    <w:rsid w:val="00300329"/>
    <w:rsid w:val="003003B9"/>
    <w:rsid w:val="003003F8"/>
    <w:rsid w:val="00300DAC"/>
    <w:rsid w:val="003010ED"/>
    <w:rsid w:val="00303E3B"/>
    <w:rsid w:val="0030413D"/>
    <w:rsid w:val="003044F0"/>
    <w:rsid w:val="00305AD0"/>
    <w:rsid w:val="00306A7C"/>
    <w:rsid w:val="003071D5"/>
    <w:rsid w:val="003073D3"/>
    <w:rsid w:val="003077E0"/>
    <w:rsid w:val="00307B48"/>
    <w:rsid w:val="00310F4E"/>
    <w:rsid w:val="00311147"/>
    <w:rsid w:val="00311376"/>
    <w:rsid w:val="003119E1"/>
    <w:rsid w:val="00312425"/>
    <w:rsid w:val="00312BA6"/>
    <w:rsid w:val="00313240"/>
    <w:rsid w:val="00313870"/>
    <w:rsid w:val="00313C9C"/>
    <w:rsid w:val="00314DCE"/>
    <w:rsid w:val="00315734"/>
    <w:rsid w:val="0031588C"/>
    <w:rsid w:val="003159A3"/>
    <w:rsid w:val="00315B30"/>
    <w:rsid w:val="00315B69"/>
    <w:rsid w:val="003175E6"/>
    <w:rsid w:val="003177EF"/>
    <w:rsid w:val="00317E4D"/>
    <w:rsid w:val="00320B98"/>
    <w:rsid w:val="00321220"/>
    <w:rsid w:val="00321241"/>
    <w:rsid w:val="00321A05"/>
    <w:rsid w:val="00321B60"/>
    <w:rsid w:val="00321CA7"/>
    <w:rsid w:val="0032237D"/>
    <w:rsid w:val="003227DC"/>
    <w:rsid w:val="00322D9D"/>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573AC"/>
    <w:rsid w:val="0035755A"/>
    <w:rsid w:val="00360010"/>
    <w:rsid w:val="00360A36"/>
    <w:rsid w:val="00360C7B"/>
    <w:rsid w:val="0036140B"/>
    <w:rsid w:val="003614EB"/>
    <w:rsid w:val="00361D82"/>
    <w:rsid w:val="003623C2"/>
    <w:rsid w:val="00362587"/>
    <w:rsid w:val="00362A0D"/>
    <w:rsid w:val="00362BEE"/>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031"/>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A68"/>
    <w:rsid w:val="00381B0D"/>
    <w:rsid w:val="00381BB3"/>
    <w:rsid w:val="00381DA3"/>
    <w:rsid w:val="00383155"/>
    <w:rsid w:val="003832AE"/>
    <w:rsid w:val="00383C40"/>
    <w:rsid w:val="00383C87"/>
    <w:rsid w:val="00383DAA"/>
    <w:rsid w:val="00384181"/>
    <w:rsid w:val="00385828"/>
    <w:rsid w:val="003868E7"/>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340"/>
    <w:rsid w:val="00397924"/>
    <w:rsid w:val="00397A36"/>
    <w:rsid w:val="003A0C5F"/>
    <w:rsid w:val="003A1E59"/>
    <w:rsid w:val="003A25A8"/>
    <w:rsid w:val="003A287C"/>
    <w:rsid w:val="003A28CB"/>
    <w:rsid w:val="003A301E"/>
    <w:rsid w:val="003A3237"/>
    <w:rsid w:val="003A32BC"/>
    <w:rsid w:val="003A361E"/>
    <w:rsid w:val="003A380A"/>
    <w:rsid w:val="003A3D12"/>
    <w:rsid w:val="003A44AA"/>
    <w:rsid w:val="003A47AA"/>
    <w:rsid w:val="003A6BFA"/>
    <w:rsid w:val="003A6C3C"/>
    <w:rsid w:val="003A6EAA"/>
    <w:rsid w:val="003B0249"/>
    <w:rsid w:val="003B04FC"/>
    <w:rsid w:val="003B0646"/>
    <w:rsid w:val="003B0AFB"/>
    <w:rsid w:val="003B16E2"/>
    <w:rsid w:val="003B1A8F"/>
    <w:rsid w:val="003B1F64"/>
    <w:rsid w:val="003B2181"/>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6B5D"/>
    <w:rsid w:val="003B721F"/>
    <w:rsid w:val="003B7DFB"/>
    <w:rsid w:val="003C0848"/>
    <w:rsid w:val="003C093E"/>
    <w:rsid w:val="003C172D"/>
    <w:rsid w:val="003C340D"/>
    <w:rsid w:val="003C36C2"/>
    <w:rsid w:val="003C3A66"/>
    <w:rsid w:val="003C4299"/>
    <w:rsid w:val="003C442B"/>
    <w:rsid w:val="003C4A0F"/>
    <w:rsid w:val="003C4ABB"/>
    <w:rsid w:val="003C5008"/>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9BF"/>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7D4"/>
    <w:rsid w:val="003E3825"/>
    <w:rsid w:val="003E39A8"/>
    <w:rsid w:val="003E3AC7"/>
    <w:rsid w:val="003E3AD7"/>
    <w:rsid w:val="003E3E1E"/>
    <w:rsid w:val="003E4033"/>
    <w:rsid w:val="003E4070"/>
    <w:rsid w:val="003E443B"/>
    <w:rsid w:val="003E47BF"/>
    <w:rsid w:val="003E502A"/>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1B8F"/>
    <w:rsid w:val="003F2720"/>
    <w:rsid w:val="003F2D51"/>
    <w:rsid w:val="003F3CC8"/>
    <w:rsid w:val="003F3FB6"/>
    <w:rsid w:val="003F47FD"/>
    <w:rsid w:val="003F48E8"/>
    <w:rsid w:val="003F5507"/>
    <w:rsid w:val="003F6BBA"/>
    <w:rsid w:val="003F75A3"/>
    <w:rsid w:val="00400135"/>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07A52"/>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3EF1"/>
    <w:rsid w:val="00424F0F"/>
    <w:rsid w:val="004252ED"/>
    <w:rsid w:val="004253DD"/>
    <w:rsid w:val="00425A0F"/>
    <w:rsid w:val="00426469"/>
    <w:rsid w:val="0042687F"/>
    <w:rsid w:val="004271AB"/>
    <w:rsid w:val="00427861"/>
    <w:rsid w:val="004278DF"/>
    <w:rsid w:val="00427ABE"/>
    <w:rsid w:val="00430047"/>
    <w:rsid w:val="0043079B"/>
    <w:rsid w:val="00430B72"/>
    <w:rsid w:val="00430F0B"/>
    <w:rsid w:val="0043134B"/>
    <w:rsid w:val="004316E9"/>
    <w:rsid w:val="0043186D"/>
    <w:rsid w:val="00431F44"/>
    <w:rsid w:val="004324AC"/>
    <w:rsid w:val="0043251E"/>
    <w:rsid w:val="00432686"/>
    <w:rsid w:val="00433077"/>
    <w:rsid w:val="004338BB"/>
    <w:rsid w:val="00433A4B"/>
    <w:rsid w:val="00433B3C"/>
    <w:rsid w:val="00433C76"/>
    <w:rsid w:val="00434083"/>
    <w:rsid w:val="00435696"/>
    <w:rsid w:val="004362E3"/>
    <w:rsid w:val="00437623"/>
    <w:rsid w:val="0044100B"/>
    <w:rsid w:val="004416DF"/>
    <w:rsid w:val="00441890"/>
    <w:rsid w:val="00443111"/>
    <w:rsid w:val="004440B2"/>
    <w:rsid w:val="00445322"/>
    <w:rsid w:val="0044572B"/>
    <w:rsid w:val="00445CC1"/>
    <w:rsid w:val="004463B0"/>
    <w:rsid w:val="00446D15"/>
    <w:rsid w:val="0044709E"/>
    <w:rsid w:val="004473A4"/>
    <w:rsid w:val="00447F54"/>
    <w:rsid w:val="00450440"/>
    <w:rsid w:val="00450EA4"/>
    <w:rsid w:val="00450F61"/>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0E0"/>
    <w:rsid w:val="00476537"/>
    <w:rsid w:val="00476D0F"/>
    <w:rsid w:val="00476DEB"/>
    <w:rsid w:val="00476E79"/>
    <w:rsid w:val="00477356"/>
    <w:rsid w:val="00480150"/>
    <w:rsid w:val="0048099B"/>
    <w:rsid w:val="004812FF"/>
    <w:rsid w:val="0048154A"/>
    <w:rsid w:val="004816E1"/>
    <w:rsid w:val="00481BA2"/>
    <w:rsid w:val="0048228C"/>
    <w:rsid w:val="00482641"/>
    <w:rsid w:val="004832A1"/>
    <w:rsid w:val="00483450"/>
    <w:rsid w:val="00483DDB"/>
    <w:rsid w:val="004843D6"/>
    <w:rsid w:val="00484A9D"/>
    <w:rsid w:val="00484EFC"/>
    <w:rsid w:val="00485C74"/>
    <w:rsid w:val="00485C94"/>
    <w:rsid w:val="00485E28"/>
    <w:rsid w:val="00486702"/>
    <w:rsid w:val="004867E1"/>
    <w:rsid w:val="00486896"/>
    <w:rsid w:val="00486E7C"/>
    <w:rsid w:val="00486FE3"/>
    <w:rsid w:val="00487051"/>
    <w:rsid w:val="00487E52"/>
    <w:rsid w:val="004900E0"/>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8CA"/>
    <w:rsid w:val="004A6BC1"/>
    <w:rsid w:val="004A6FCD"/>
    <w:rsid w:val="004A7DC4"/>
    <w:rsid w:val="004B0697"/>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041"/>
    <w:rsid w:val="004C2EFD"/>
    <w:rsid w:val="004C32A6"/>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54EB"/>
    <w:rsid w:val="004D5850"/>
    <w:rsid w:val="004D5A7E"/>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014"/>
    <w:rsid w:val="004F31ED"/>
    <w:rsid w:val="004F3D4C"/>
    <w:rsid w:val="004F450B"/>
    <w:rsid w:val="004F488D"/>
    <w:rsid w:val="004F541C"/>
    <w:rsid w:val="004F56E6"/>
    <w:rsid w:val="004F5C66"/>
    <w:rsid w:val="004F5D1F"/>
    <w:rsid w:val="004F5D45"/>
    <w:rsid w:val="004F60F6"/>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1FC"/>
    <w:rsid w:val="00517223"/>
    <w:rsid w:val="00517227"/>
    <w:rsid w:val="0052072B"/>
    <w:rsid w:val="00520932"/>
    <w:rsid w:val="005209B0"/>
    <w:rsid w:val="005214AA"/>
    <w:rsid w:val="0052150C"/>
    <w:rsid w:val="005217D6"/>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1EF"/>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5286"/>
    <w:rsid w:val="0055670A"/>
    <w:rsid w:val="00556845"/>
    <w:rsid w:val="00557202"/>
    <w:rsid w:val="005574E8"/>
    <w:rsid w:val="00560201"/>
    <w:rsid w:val="0056027B"/>
    <w:rsid w:val="00560698"/>
    <w:rsid w:val="00560916"/>
    <w:rsid w:val="00560DA9"/>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5E3E"/>
    <w:rsid w:val="00566B8B"/>
    <w:rsid w:val="00566CAF"/>
    <w:rsid w:val="00567122"/>
    <w:rsid w:val="00567813"/>
    <w:rsid w:val="00567D8D"/>
    <w:rsid w:val="00570385"/>
    <w:rsid w:val="005715BF"/>
    <w:rsid w:val="00571B92"/>
    <w:rsid w:val="0057351F"/>
    <w:rsid w:val="00573A5A"/>
    <w:rsid w:val="0057447C"/>
    <w:rsid w:val="00574CA9"/>
    <w:rsid w:val="00575755"/>
    <w:rsid w:val="00575EF3"/>
    <w:rsid w:val="00576C45"/>
    <w:rsid w:val="00577D46"/>
    <w:rsid w:val="00580145"/>
    <w:rsid w:val="00580724"/>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85B"/>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28C8"/>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585C"/>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3A"/>
    <w:rsid w:val="00604BDD"/>
    <w:rsid w:val="00604F23"/>
    <w:rsid w:val="00605292"/>
    <w:rsid w:val="0060664B"/>
    <w:rsid w:val="00606745"/>
    <w:rsid w:val="0060734A"/>
    <w:rsid w:val="00607C42"/>
    <w:rsid w:val="00607D4C"/>
    <w:rsid w:val="00610299"/>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760"/>
    <w:rsid w:val="00617C68"/>
    <w:rsid w:val="006206DE"/>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2D"/>
    <w:rsid w:val="00630E42"/>
    <w:rsid w:val="0063245B"/>
    <w:rsid w:val="00632885"/>
    <w:rsid w:val="00633825"/>
    <w:rsid w:val="00633AA0"/>
    <w:rsid w:val="00633FAA"/>
    <w:rsid w:val="00634522"/>
    <w:rsid w:val="00635393"/>
    <w:rsid w:val="00635930"/>
    <w:rsid w:val="00636267"/>
    <w:rsid w:val="00636544"/>
    <w:rsid w:val="00636685"/>
    <w:rsid w:val="0063693D"/>
    <w:rsid w:val="00637201"/>
    <w:rsid w:val="0063755D"/>
    <w:rsid w:val="00640295"/>
    <w:rsid w:val="006407A8"/>
    <w:rsid w:val="00640A42"/>
    <w:rsid w:val="00640BAC"/>
    <w:rsid w:val="00640DCF"/>
    <w:rsid w:val="00642029"/>
    <w:rsid w:val="00642125"/>
    <w:rsid w:val="00642A3A"/>
    <w:rsid w:val="00643111"/>
    <w:rsid w:val="0064404C"/>
    <w:rsid w:val="00644773"/>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1315"/>
    <w:rsid w:val="00662169"/>
    <w:rsid w:val="00662180"/>
    <w:rsid w:val="00662DBF"/>
    <w:rsid w:val="00663913"/>
    <w:rsid w:val="00663BA4"/>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8A9"/>
    <w:rsid w:val="00673C2D"/>
    <w:rsid w:val="006744AF"/>
    <w:rsid w:val="00674D1B"/>
    <w:rsid w:val="006767ED"/>
    <w:rsid w:val="006776A2"/>
    <w:rsid w:val="006806AC"/>
    <w:rsid w:val="00680EB3"/>
    <w:rsid w:val="006810E8"/>
    <w:rsid w:val="006821CF"/>
    <w:rsid w:val="00682382"/>
    <w:rsid w:val="00682606"/>
    <w:rsid w:val="006827CD"/>
    <w:rsid w:val="00682808"/>
    <w:rsid w:val="006846A3"/>
    <w:rsid w:val="00686977"/>
    <w:rsid w:val="00687085"/>
    <w:rsid w:val="00687958"/>
    <w:rsid w:val="00687B53"/>
    <w:rsid w:val="00690003"/>
    <w:rsid w:val="00690794"/>
    <w:rsid w:val="006917EB"/>
    <w:rsid w:val="0069188B"/>
    <w:rsid w:val="0069280F"/>
    <w:rsid w:val="00692F33"/>
    <w:rsid w:val="00692FDC"/>
    <w:rsid w:val="006930D5"/>
    <w:rsid w:val="00693141"/>
    <w:rsid w:val="0069460B"/>
    <w:rsid w:val="0069493E"/>
    <w:rsid w:val="00694A74"/>
    <w:rsid w:val="00694C97"/>
    <w:rsid w:val="006958C8"/>
    <w:rsid w:val="00696A40"/>
    <w:rsid w:val="00696AF1"/>
    <w:rsid w:val="00696F2A"/>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3889"/>
    <w:rsid w:val="006A432C"/>
    <w:rsid w:val="006A4CC4"/>
    <w:rsid w:val="006A5915"/>
    <w:rsid w:val="006A5BFC"/>
    <w:rsid w:val="006A5E0F"/>
    <w:rsid w:val="006A617C"/>
    <w:rsid w:val="006A6DAD"/>
    <w:rsid w:val="006A71E6"/>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34D0"/>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54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6688"/>
    <w:rsid w:val="006E71B1"/>
    <w:rsid w:val="006E7601"/>
    <w:rsid w:val="006E761D"/>
    <w:rsid w:val="006E77B3"/>
    <w:rsid w:val="006E7966"/>
    <w:rsid w:val="006E79AC"/>
    <w:rsid w:val="006F062B"/>
    <w:rsid w:val="006F08D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35E"/>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1A64"/>
    <w:rsid w:val="00722F07"/>
    <w:rsid w:val="007233D7"/>
    <w:rsid w:val="00723841"/>
    <w:rsid w:val="0072399C"/>
    <w:rsid w:val="00724E7C"/>
    <w:rsid w:val="00725411"/>
    <w:rsid w:val="0072554F"/>
    <w:rsid w:val="00725CEC"/>
    <w:rsid w:val="00725E4E"/>
    <w:rsid w:val="00725F1B"/>
    <w:rsid w:val="007274EC"/>
    <w:rsid w:val="007278AB"/>
    <w:rsid w:val="00727FB2"/>
    <w:rsid w:val="00727FEC"/>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11E"/>
    <w:rsid w:val="00742AB4"/>
    <w:rsid w:val="00742C3F"/>
    <w:rsid w:val="007430C5"/>
    <w:rsid w:val="007447B4"/>
    <w:rsid w:val="00745388"/>
    <w:rsid w:val="00745BA9"/>
    <w:rsid w:val="00745C7F"/>
    <w:rsid w:val="00746A86"/>
    <w:rsid w:val="00746B22"/>
    <w:rsid w:val="00746FD8"/>
    <w:rsid w:val="007470A1"/>
    <w:rsid w:val="00750065"/>
    <w:rsid w:val="00750B43"/>
    <w:rsid w:val="0075186F"/>
    <w:rsid w:val="007521B0"/>
    <w:rsid w:val="00752E8B"/>
    <w:rsid w:val="00752FE4"/>
    <w:rsid w:val="007533A8"/>
    <w:rsid w:val="007538BB"/>
    <w:rsid w:val="00753F6D"/>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37CE"/>
    <w:rsid w:val="00774037"/>
    <w:rsid w:val="007740C5"/>
    <w:rsid w:val="007748D3"/>
    <w:rsid w:val="00774EF1"/>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5B0"/>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6B2E"/>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6EB7"/>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5B9E"/>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158A"/>
    <w:rsid w:val="007E322B"/>
    <w:rsid w:val="007E3673"/>
    <w:rsid w:val="007E36E4"/>
    <w:rsid w:val="007E3924"/>
    <w:rsid w:val="007E3C41"/>
    <w:rsid w:val="007E3ECB"/>
    <w:rsid w:val="007E40E6"/>
    <w:rsid w:val="007E4C9F"/>
    <w:rsid w:val="007E4D69"/>
    <w:rsid w:val="007E5420"/>
    <w:rsid w:val="007E5AF1"/>
    <w:rsid w:val="007E5FEC"/>
    <w:rsid w:val="007E6A45"/>
    <w:rsid w:val="007E6C99"/>
    <w:rsid w:val="007E718F"/>
    <w:rsid w:val="007E72B5"/>
    <w:rsid w:val="007F02DF"/>
    <w:rsid w:val="007F1625"/>
    <w:rsid w:val="007F1B6E"/>
    <w:rsid w:val="007F349E"/>
    <w:rsid w:val="007F3DAC"/>
    <w:rsid w:val="007F3F77"/>
    <w:rsid w:val="007F400B"/>
    <w:rsid w:val="007F408F"/>
    <w:rsid w:val="007F42C7"/>
    <w:rsid w:val="007F471B"/>
    <w:rsid w:val="007F4DF0"/>
    <w:rsid w:val="007F5D41"/>
    <w:rsid w:val="007F6F98"/>
    <w:rsid w:val="007F7632"/>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748"/>
    <w:rsid w:val="00816AD6"/>
    <w:rsid w:val="00816BFB"/>
    <w:rsid w:val="008178E0"/>
    <w:rsid w:val="00817F10"/>
    <w:rsid w:val="00820570"/>
    <w:rsid w:val="008205C2"/>
    <w:rsid w:val="00821B57"/>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2786D"/>
    <w:rsid w:val="00830273"/>
    <w:rsid w:val="00832502"/>
    <w:rsid w:val="00832DB0"/>
    <w:rsid w:val="00832E9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842"/>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426B"/>
    <w:rsid w:val="008547B8"/>
    <w:rsid w:val="00855F12"/>
    <w:rsid w:val="00856781"/>
    <w:rsid w:val="00857781"/>
    <w:rsid w:val="008600D1"/>
    <w:rsid w:val="00860FA5"/>
    <w:rsid w:val="008624EC"/>
    <w:rsid w:val="008630AA"/>
    <w:rsid w:val="00864F8D"/>
    <w:rsid w:val="008651C0"/>
    <w:rsid w:val="008658B9"/>
    <w:rsid w:val="008658DE"/>
    <w:rsid w:val="00865BD1"/>
    <w:rsid w:val="00865D33"/>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14D"/>
    <w:rsid w:val="00886343"/>
    <w:rsid w:val="008867E3"/>
    <w:rsid w:val="00886ADD"/>
    <w:rsid w:val="00886ED4"/>
    <w:rsid w:val="00887302"/>
    <w:rsid w:val="00887545"/>
    <w:rsid w:val="00887760"/>
    <w:rsid w:val="00887D83"/>
    <w:rsid w:val="00890932"/>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1FF"/>
    <w:rsid w:val="008B1338"/>
    <w:rsid w:val="008B18A4"/>
    <w:rsid w:val="008B2509"/>
    <w:rsid w:val="008B30AD"/>
    <w:rsid w:val="008B3145"/>
    <w:rsid w:val="008B3F52"/>
    <w:rsid w:val="008B3FC5"/>
    <w:rsid w:val="008B5194"/>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A1E"/>
    <w:rsid w:val="008C5D7B"/>
    <w:rsid w:val="008C6669"/>
    <w:rsid w:val="008C6DF9"/>
    <w:rsid w:val="008C76AB"/>
    <w:rsid w:val="008C794C"/>
    <w:rsid w:val="008D0842"/>
    <w:rsid w:val="008D1061"/>
    <w:rsid w:val="008D1993"/>
    <w:rsid w:val="008D2138"/>
    <w:rsid w:val="008D21DB"/>
    <w:rsid w:val="008D287C"/>
    <w:rsid w:val="008D2DA8"/>
    <w:rsid w:val="008D399A"/>
    <w:rsid w:val="008D4ECD"/>
    <w:rsid w:val="008D5269"/>
    <w:rsid w:val="008D60F8"/>
    <w:rsid w:val="008D743C"/>
    <w:rsid w:val="008E0443"/>
    <w:rsid w:val="008E08A5"/>
    <w:rsid w:val="008E17C3"/>
    <w:rsid w:val="008E1931"/>
    <w:rsid w:val="008E1C6C"/>
    <w:rsid w:val="008E217F"/>
    <w:rsid w:val="008E2463"/>
    <w:rsid w:val="008E2673"/>
    <w:rsid w:val="008E343A"/>
    <w:rsid w:val="008E35DE"/>
    <w:rsid w:val="008E43F0"/>
    <w:rsid w:val="008E49EF"/>
    <w:rsid w:val="008E502E"/>
    <w:rsid w:val="008E51D9"/>
    <w:rsid w:val="008E523D"/>
    <w:rsid w:val="008E527D"/>
    <w:rsid w:val="008E5965"/>
    <w:rsid w:val="008E5F1A"/>
    <w:rsid w:val="008E622B"/>
    <w:rsid w:val="008E636F"/>
    <w:rsid w:val="008E7106"/>
    <w:rsid w:val="008E72EB"/>
    <w:rsid w:val="008F2D4B"/>
    <w:rsid w:val="008F2EDF"/>
    <w:rsid w:val="008F3306"/>
    <w:rsid w:val="008F3EE5"/>
    <w:rsid w:val="008F3FC0"/>
    <w:rsid w:val="008F414C"/>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5B4"/>
    <w:rsid w:val="00912CBC"/>
    <w:rsid w:val="0091306D"/>
    <w:rsid w:val="00913642"/>
    <w:rsid w:val="009139FE"/>
    <w:rsid w:val="00914C54"/>
    <w:rsid w:val="00915D87"/>
    <w:rsid w:val="00915FFC"/>
    <w:rsid w:val="009162C3"/>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63F"/>
    <w:rsid w:val="0093265D"/>
    <w:rsid w:val="009326E2"/>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A1"/>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48EC"/>
    <w:rsid w:val="00965041"/>
    <w:rsid w:val="00965922"/>
    <w:rsid w:val="009663E6"/>
    <w:rsid w:val="009668D6"/>
    <w:rsid w:val="00966E7F"/>
    <w:rsid w:val="009670F8"/>
    <w:rsid w:val="00967984"/>
    <w:rsid w:val="00967DF5"/>
    <w:rsid w:val="0097017D"/>
    <w:rsid w:val="00970454"/>
    <w:rsid w:val="00970D3B"/>
    <w:rsid w:val="00971D79"/>
    <w:rsid w:val="0097260A"/>
    <w:rsid w:val="00972A3C"/>
    <w:rsid w:val="00973572"/>
    <w:rsid w:val="00973A91"/>
    <w:rsid w:val="009743E9"/>
    <w:rsid w:val="00974940"/>
    <w:rsid w:val="00976429"/>
    <w:rsid w:val="00976A7B"/>
    <w:rsid w:val="00977771"/>
    <w:rsid w:val="00977980"/>
    <w:rsid w:val="00977A25"/>
    <w:rsid w:val="009813DC"/>
    <w:rsid w:val="009816E6"/>
    <w:rsid w:val="00982110"/>
    <w:rsid w:val="00982337"/>
    <w:rsid w:val="00982B90"/>
    <w:rsid w:val="00982F36"/>
    <w:rsid w:val="0098337B"/>
    <w:rsid w:val="00985978"/>
    <w:rsid w:val="0098603E"/>
    <w:rsid w:val="00986D3D"/>
    <w:rsid w:val="00986FE0"/>
    <w:rsid w:val="0098738C"/>
    <w:rsid w:val="00987DB9"/>
    <w:rsid w:val="009901EA"/>
    <w:rsid w:val="009908AC"/>
    <w:rsid w:val="00991EC7"/>
    <w:rsid w:val="009927D7"/>
    <w:rsid w:val="00992DAF"/>
    <w:rsid w:val="00993142"/>
    <w:rsid w:val="00993254"/>
    <w:rsid w:val="00993395"/>
    <w:rsid w:val="00993D6C"/>
    <w:rsid w:val="00993EAF"/>
    <w:rsid w:val="0099407E"/>
    <w:rsid w:val="009958AC"/>
    <w:rsid w:val="00995B7C"/>
    <w:rsid w:val="00995C13"/>
    <w:rsid w:val="00995FF2"/>
    <w:rsid w:val="0099638D"/>
    <w:rsid w:val="00996E5D"/>
    <w:rsid w:val="0099736B"/>
    <w:rsid w:val="00997878"/>
    <w:rsid w:val="00997885"/>
    <w:rsid w:val="00997C11"/>
    <w:rsid w:val="009A17E2"/>
    <w:rsid w:val="009A1A0A"/>
    <w:rsid w:val="009A1A50"/>
    <w:rsid w:val="009A1D5D"/>
    <w:rsid w:val="009A2C49"/>
    <w:rsid w:val="009A3591"/>
    <w:rsid w:val="009A47DA"/>
    <w:rsid w:val="009A4A81"/>
    <w:rsid w:val="009A4BE9"/>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B32"/>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4F8"/>
    <w:rsid w:val="009D465F"/>
    <w:rsid w:val="009D4773"/>
    <w:rsid w:val="009D50B2"/>
    <w:rsid w:val="009D521C"/>
    <w:rsid w:val="009D5C55"/>
    <w:rsid w:val="009D6539"/>
    <w:rsid w:val="009D6566"/>
    <w:rsid w:val="009D71E4"/>
    <w:rsid w:val="009D7AC8"/>
    <w:rsid w:val="009E02CD"/>
    <w:rsid w:val="009E08A4"/>
    <w:rsid w:val="009E113C"/>
    <w:rsid w:val="009E145E"/>
    <w:rsid w:val="009E1B34"/>
    <w:rsid w:val="009E20BD"/>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901"/>
    <w:rsid w:val="00A01F92"/>
    <w:rsid w:val="00A0355E"/>
    <w:rsid w:val="00A03C4A"/>
    <w:rsid w:val="00A03E22"/>
    <w:rsid w:val="00A04699"/>
    <w:rsid w:val="00A0473E"/>
    <w:rsid w:val="00A0539B"/>
    <w:rsid w:val="00A055CA"/>
    <w:rsid w:val="00A05FFA"/>
    <w:rsid w:val="00A07CBA"/>
    <w:rsid w:val="00A103C0"/>
    <w:rsid w:val="00A111D3"/>
    <w:rsid w:val="00A11491"/>
    <w:rsid w:val="00A11AF8"/>
    <w:rsid w:val="00A11D2A"/>
    <w:rsid w:val="00A127F4"/>
    <w:rsid w:val="00A12FC0"/>
    <w:rsid w:val="00A138E4"/>
    <w:rsid w:val="00A13B9A"/>
    <w:rsid w:val="00A13F92"/>
    <w:rsid w:val="00A151EE"/>
    <w:rsid w:val="00A153C8"/>
    <w:rsid w:val="00A1565A"/>
    <w:rsid w:val="00A16549"/>
    <w:rsid w:val="00A17AE4"/>
    <w:rsid w:val="00A17D1B"/>
    <w:rsid w:val="00A2099A"/>
    <w:rsid w:val="00A21469"/>
    <w:rsid w:val="00A2163E"/>
    <w:rsid w:val="00A220B5"/>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62C"/>
    <w:rsid w:val="00A31A82"/>
    <w:rsid w:val="00A32500"/>
    <w:rsid w:val="00A33700"/>
    <w:rsid w:val="00A34112"/>
    <w:rsid w:val="00A34798"/>
    <w:rsid w:val="00A35E8F"/>
    <w:rsid w:val="00A366D6"/>
    <w:rsid w:val="00A367F7"/>
    <w:rsid w:val="00A36D24"/>
    <w:rsid w:val="00A37491"/>
    <w:rsid w:val="00A378D6"/>
    <w:rsid w:val="00A40FCB"/>
    <w:rsid w:val="00A4190E"/>
    <w:rsid w:val="00A4198C"/>
    <w:rsid w:val="00A41BCB"/>
    <w:rsid w:val="00A42145"/>
    <w:rsid w:val="00A435A0"/>
    <w:rsid w:val="00A43D87"/>
    <w:rsid w:val="00A44610"/>
    <w:rsid w:val="00A4505A"/>
    <w:rsid w:val="00A450B8"/>
    <w:rsid w:val="00A45451"/>
    <w:rsid w:val="00A45517"/>
    <w:rsid w:val="00A45F6A"/>
    <w:rsid w:val="00A47981"/>
    <w:rsid w:val="00A50FEF"/>
    <w:rsid w:val="00A51CBD"/>
    <w:rsid w:val="00A5206B"/>
    <w:rsid w:val="00A52802"/>
    <w:rsid w:val="00A52BE4"/>
    <w:rsid w:val="00A530FD"/>
    <w:rsid w:val="00A53523"/>
    <w:rsid w:val="00A554B9"/>
    <w:rsid w:val="00A556FF"/>
    <w:rsid w:val="00A55F80"/>
    <w:rsid w:val="00A5783C"/>
    <w:rsid w:val="00A578BE"/>
    <w:rsid w:val="00A578D6"/>
    <w:rsid w:val="00A601A9"/>
    <w:rsid w:val="00A60CAF"/>
    <w:rsid w:val="00A613F3"/>
    <w:rsid w:val="00A61619"/>
    <w:rsid w:val="00A61649"/>
    <w:rsid w:val="00A61AF5"/>
    <w:rsid w:val="00A62CA7"/>
    <w:rsid w:val="00A62D08"/>
    <w:rsid w:val="00A62D33"/>
    <w:rsid w:val="00A6393D"/>
    <w:rsid w:val="00A64C78"/>
    <w:rsid w:val="00A660E8"/>
    <w:rsid w:val="00A66673"/>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4DEE"/>
    <w:rsid w:val="00A75003"/>
    <w:rsid w:val="00A7533B"/>
    <w:rsid w:val="00A75BB0"/>
    <w:rsid w:val="00A75D86"/>
    <w:rsid w:val="00A760A3"/>
    <w:rsid w:val="00A7611F"/>
    <w:rsid w:val="00A7703F"/>
    <w:rsid w:val="00A77461"/>
    <w:rsid w:val="00A774E0"/>
    <w:rsid w:val="00A77E4C"/>
    <w:rsid w:val="00A8040D"/>
    <w:rsid w:val="00A80DBE"/>
    <w:rsid w:val="00A8141B"/>
    <w:rsid w:val="00A81564"/>
    <w:rsid w:val="00A82017"/>
    <w:rsid w:val="00A820CD"/>
    <w:rsid w:val="00A82585"/>
    <w:rsid w:val="00A82DF1"/>
    <w:rsid w:val="00A83B47"/>
    <w:rsid w:val="00A841D0"/>
    <w:rsid w:val="00A844E8"/>
    <w:rsid w:val="00A85F2D"/>
    <w:rsid w:val="00A868CA"/>
    <w:rsid w:val="00A873A5"/>
    <w:rsid w:val="00A87A6E"/>
    <w:rsid w:val="00A904A4"/>
    <w:rsid w:val="00A905CC"/>
    <w:rsid w:val="00A92F44"/>
    <w:rsid w:val="00A93283"/>
    <w:rsid w:val="00A937CF"/>
    <w:rsid w:val="00A93F39"/>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59FA"/>
    <w:rsid w:val="00AA6A3C"/>
    <w:rsid w:val="00AA707B"/>
    <w:rsid w:val="00AA7FCD"/>
    <w:rsid w:val="00AB07D6"/>
    <w:rsid w:val="00AB095C"/>
    <w:rsid w:val="00AB1575"/>
    <w:rsid w:val="00AB19C8"/>
    <w:rsid w:val="00AB217C"/>
    <w:rsid w:val="00AB2E3E"/>
    <w:rsid w:val="00AB3C95"/>
    <w:rsid w:val="00AB4826"/>
    <w:rsid w:val="00AB565B"/>
    <w:rsid w:val="00AB5F46"/>
    <w:rsid w:val="00AB6361"/>
    <w:rsid w:val="00AB73DE"/>
    <w:rsid w:val="00AB78D4"/>
    <w:rsid w:val="00AC09E6"/>
    <w:rsid w:val="00AC0B5E"/>
    <w:rsid w:val="00AC12D4"/>
    <w:rsid w:val="00AC1BD2"/>
    <w:rsid w:val="00AC27CF"/>
    <w:rsid w:val="00AC2B40"/>
    <w:rsid w:val="00AC30A0"/>
    <w:rsid w:val="00AC34E3"/>
    <w:rsid w:val="00AC40B5"/>
    <w:rsid w:val="00AC416C"/>
    <w:rsid w:val="00AC48B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6C64"/>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1091"/>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874"/>
    <w:rsid w:val="00AF7CEF"/>
    <w:rsid w:val="00B0018E"/>
    <w:rsid w:val="00B005D6"/>
    <w:rsid w:val="00B00F5C"/>
    <w:rsid w:val="00B012D1"/>
    <w:rsid w:val="00B013A8"/>
    <w:rsid w:val="00B01A6B"/>
    <w:rsid w:val="00B02229"/>
    <w:rsid w:val="00B022EF"/>
    <w:rsid w:val="00B02333"/>
    <w:rsid w:val="00B0281E"/>
    <w:rsid w:val="00B031C7"/>
    <w:rsid w:val="00B03D12"/>
    <w:rsid w:val="00B03E9E"/>
    <w:rsid w:val="00B04598"/>
    <w:rsid w:val="00B05271"/>
    <w:rsid w:val="00B05B97"/>
    <w:rsid w:val="00B06198"/>
    <w:rsid w:val="00B068A5"/>
    <w:rsid w:val="00B076D4"/>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1DE4"/>
    <w:rsid w:val="00B321EF"/>
    <w:rsid w:val="00B3284D"/>
    <w:rsid w:val="00B3524E"/>
    <w:rsid w:val="00B35A10"/>
    <w:rsid w:val="00B35B2B"/>
    <w:rsid w:val="00B36024"/>
    <w:rsid w:val="00B368CD"/>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1EA"/>
    <w:rsid w:val="00B613DF"/>
    <w:rsid w:val="00B614B5"/>
    <w:rsid w:val="00B615D1"/>
    <w:rsid w:val="00B61A77"/>
    <w:rsid w:val="00B62048"/>
    <w:rsid w:val="00B62525"/>
    <w:rsid w:val="00B6261B"/>
    <w:rsid w:val="00B63AC7"/>
    <w:rsid w:val="00B64EAB"/>
    <w:rsid w:val="00B65279"/>
    <w:rsid w:val="00B65375"/>
    <w:rsid w:val="00B65E3A"/>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4C44"/>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5710"/>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58DB"/>
    <w:rsid w:val="00BC732D"/>
    <w:rsid w:val="00BC7B0A"/>
    <w:rsid w:val="00BD0032"/>
    <w:rsid w:val="00BD012D"/>
    <w:rsid w:val="00BD0257"/>
    <w:rsid w:val="00BD1D6E"/>
    <w:rsid w:val="00BD1E1B"/>
    <w:rsid w:val="00BD2C8A"/>
    <w:rsid w:val="00BD3624"/>
    <w:rsid w:val="00BD3EEA"/>
    <w:rsid w:val="00BD3F01"/>
    <w:rsid w:val="00BD50DE"/>
    <w:rsid w:val="00BD51D9"/>
    <w:rsid w:val="00BD59C3"/>
    <w:rsid w:val="00BD6725"/>
    <w:rsid w:val="00BD6C07"/>
    <w:rsid w:val="00BD6CD3"/>
    <w:rsid w:val="00BD72A5"/>
    <w:rsid w:val="00BD7BD4"/>
    <w:rsid w:val="00BD7CE1"/>
    <w:rsid w:val="00BD7DD8"/>
    <w:rsid w:val="00BE015C"/>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B64"/>
    <w:rsid w:val="00BF3CA9"/>
    <w:rsid w:val="00BF4151"/>
    <w:rsid w:val="00BF4CB7"/>
    <w:rsid w:val="00BF5731"/>
    <w:rsid w:val="00BF6373"/>
    <w:rsid w:val="00BF63BE"/>
    <w:rsid w:val="00BF75F9"/>
    <w:rsid w:val="00BF7C39"/>
    <w:rsid w:val="00BF7FEC"/>
    <w:rsid w:val="00C007B3"/>
    <w:rsid w:val="00C018AA"/>
    <w:rsid w:val="00C01EE4"/>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9BE"/>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014"/>
    <w:rsid w:val="00C163D8"/>
    <w:rsid w:val="00C169DE"/>
    <w:rsid w:val="00C170DD"/>
    <w:rsid w:val="00C173B7"/>
    <w:rsid w:val="00C201DE"/>
    <w:rsid w:val="00C20856"/>
    <w:rsid w:val="00C21651"/>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26DF"/>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67B8F"/>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211"/>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3FE4"/>
    <w:rsid w:val="00C943F5"/>
    <w:rsid w:val="00C94479"/>
    <w:rsid w:val="00C94CBD"/>
    <w:rsid w:val="00C95519"/>
    <w:rsid w:val="00C955F6"/>
    <w:rsid w:val="00C95E41"/>
    <w:rsid w:val="00C96206"/>
    <w:rsid w:val="00C96382"/>
    <w:rsid w:val="00C9645D"/>
    <w:rsid w:val="00C964F3"/>
    <w:rsid w:val="00C96874"/>
    <w:rsid w:val="00C96D5A"/>
    <w:rsid w:val="00CA0153"/>
    <w:rsid w:val="00CA02A6"/>
    <w:rsid w:val="00CA043D"/>
    <w:rsid w:val="00CA052B"/>
    <w:rsid w:val="00CA0951"/>
    <w:rsid w:val="00CA0C30"/>
    <w:rsid w:val="00CA2386"/>
    <w:rsid w:val="00CA3379"/>
    <w:rsid w:val="00CA3A35"/>
    <w:rsid w:val="00CA4458"/>
    <w:rsid w:val="00CA46D5"/>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6A7B"/>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0A8"/>
    <w:rsid w:val="00CD6334"/>
    <w:rsid w:val="00CD6A36"/>
    <w:rsid w:val="00CD6F48"/>
    <w:rsid w:val="00CD73B5"/>
    <w:rsid w:val="00CD7484"/>
    <w:rsid w:val="00CD79DC"/>
    <w:rsid w:val="00CD7F74"/>
    <w:rsid w:val="00CE0A3A"/>
    <w:rsid w:val="00CE0C89"/>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88E"/>
    <w:rsid w:val="00CE7A84"/>
    <w:rsid w:val="00CE7A91"/>
    <w:rsid w:val="00CE7B15"/>
    <w:rsid w:val="00CE7D2E"/>
    <w:rsid w:val="00CE7FA9"/>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134"/>
    <w:rsid w:val="00D0625E"/>
    <w:rsid w:val="00D066FC"/>
    <w:rsid w:val="00D06AC3"/>
    <w:rsid w:val="00D06CED"/>
    <w:rsid w:val="00D06DB7"/>
    <w:rsid w:val="00D071BD"/>
    <w:rsid w:val="00D07F47"/>
    <w:rsid w:val="00D10181"/>
    <w:rsid w:val="00D1080E"/>
    <w:rsid w:val="00D1092E"/>
    <w:rsid w:val="00D125A6"/>
    <w:rsid w:val="00D126E9"/>
    <w:rsid w:val="00D12864"/>
    <w:rsid w:val="00D13336"/>
    <w:rsid w:val="00D13490"/>
    <w:rsid w:val="00D135A6"/>
    <w:rsid w:val="00D138A8"/>
    <w:rsid w:val="00D13B57"/>
    <w:rsid w:val="00D1478C"/>
    <w:rsid w:val="00D14C28"/>
    <w:rsid w:val="00D158D5"/>
    <w:rsid w:val="00D15E3B"/>
    <w:rsid w:val="00D15F51"/>
    <w:rsid w:val="00D16176"/>
    <w:rsid w:val="00D1658D"/>
    <w:rsid w:val="00D167AD"/>
    <w:rsid w:val="00D16C8E"/>
    <w:rsid w:val="00D16E10"/>
    <w:rsid w:val="00D173ED"/>
    <w:rsid w:val="00D2036C"/>
    <w:rsid w:val="00D203E7"/>
    <w:rsid w:val="00D204D7"/>
    <w:rsid w:val="00D20747"/>
    <w:rsid w:val="00D2192C"/>
    <w:rsid w:val="00D21D89"/>
    <w:rsid w:val="00D220D2"/>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D6"/>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826"/>
    <w:rsid w:val="00D76B2D"/>
    <w:rsid w:val="00D76F4B"/>
    <w:rsid w:val="00D80119"/>
    <w:rsid w:val="00D80B97"/>
    <w:rsid w:val="00D80CE4"/>
    <w:rsid w:val="00D80D4B"/>
    <w:rsid w:val="00D81D39"/>
    <w:rsid w:val="00D8256E"/>
    <w:rsid w:val="00D82959"/>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1F7"/>
    <w:rsid w:val="00D913FA"/>
    <w:rsid w:val="00D924D0"/>
    <w:rsid w:val="00D9250E"/>
    <w:rsid w:val="00D937B6"/>
    <w:rsid w:val="00D93CEE"/>
    <w:rsid w:val="00D94572"/>
    <w:rsid w:val="00D94687"/>
    <w:rsid w:val="00D949E7"/>
    <w:rsid w:val="00D94F0D"/>
    <w:rsid w:val="00D951CC"/>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25E"/>
    <w:rsid w:val="00DA4335"/>
    <w:rsid w:val="00DA4B3A"/>
    <w:rsid w:val="00DA502E"/>
    <w:rsid w:val="00DA5099"/>
    <w:rsid w:val="00DA513E"/>
    <w:rsid w:val="00DA613F"/>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0BD4"/>
    <w:rsid w:val="00DC18F9"/>
    <w:rsid w:val="00DC21DF"/>
    <w:rsid w:val="00DC25FD"/>
    <w:rsid w:val="00DC290E"/>
    <w:rsid w:val="00DC2EA6"/>
    <w:rsid w:val="00DC2F02"/>
    <w:rsid w:val="00DC31AF"/>
    <w:rsid w:val="00DC32A8"/>
    <w:rsid w:val="00DC3306"/>
    <w:rsid w:val="00DC39DA"/>
    <w:rsid w:val="00DC3F84"/>
    <w:rsid w:val="00DC48D8"/>
    <w:rsid w:val="00DC4DE2"/>
    <w:rsid w:val="00DC61D4"/>
    <w:rsid w:val="00DC6572"/>
    <w:rsid w:val="00DC71BA"/>
    <w:rsid w:val="00DD0B0F"/>
    <w:rsid w:val="00DD0E80"/>
    <w:rsid w:val="00DD11FA"/>
    <w:rsid w:val="00DD12A7"/>
    <w:rsid w:val="00DD143C"/>
    <w:rsid w:val="00DD1F00"/>
    <w:rsid w:val="00DD1FE9"/>
    <w:rsid w:val="00DD21E7"/>
    <w:rsid w:val="00DD236F"/>
    <w:rsid w:val="00DD28F8"/>
    <w:rsid w:val="00DD2B01"/>
    <w:rsid w:val="00DD3B03"/>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E70F6"/>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4743"/>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005"/>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353"/>
    <w:rsid w:val="00E2498D"/>
    <w:rsid w:val="00E24BDC"/>
    <w:rsid w:val="00E24C2D"/>
    <w:rsid w:val="00E25E4A"/>
    <w:rsid w:val="00E261BF"/>
    <w:rsid w:val="00E278E7"/>
    <w:rsid w:val="00E301E0"/>
    <w:rsid w:val="00E30312"/>
    <w:rsid w:val="00E304DD"/>
    <w:rsid w:val="00E30BAE"/>
    <w:rsid w:val="00E31FA5"/>
    <w:rsid w:val="00E33017"/>
    <w:rsid w:val="00E33BFF"/>
    <w:rsid w:val="00E34395"/>
    <w:rsid w:val="00E34442"/>
    <w:rsid w:val="00E345AC"/>
    <w:rsid w:val="00E346DD"/>
    <w:rsid w:val="00E34945"/>
    <w:rsid w:val="00E34CD0"/>
    <w:rsid w:val="00E34EE7"/>
    <w:rsid w:val="00E35226"/>
    <w:rsid w:val="00E35688"/>
    <w:rsid w:val="00E35893"/>
    <w:rsid w:val="00E35D10"/>
    <w:rsid w:val="00E35DFE"/>
    <w:rsid w:val="00E362F0"/>
    <w:rsid w:val="00E365C7"/>
    <w:rsid w:val="00E371C8"/>
    <w:rsid w:val="00E374BB"/>
    <w:rsid w:val="00E378A2"/>
    <w:rsid w:val="00E400B0"/>
    <w:rsid w:val="00E400F4"/>
    <w:rsid w:val="00E40233"/>
    <w:rsid w:val="00E40905"/>
    <w:rsid w:val="00E41CA2"/>
    <w:rsid w:val="00E42552"/>
    <w:rsid w:val="00E4262A"/>
    <w:rsid w:val="00E427B2"/>
    <w:rsid w:val="00E429AB"/>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002"/>
    <w:rsid w:val="00E55CCC"/>
    <w:rsid w:val="00E55EB0"/>
    <w:rsid w:val="00E56963"/>
    <w:rsid w:val="00E56C36"/>
    <w:rsid w:val="00E56E07"/>
    <w:rsid w:val="00E57019"/>
    <w:rsid w:val="00E57477"/>
    <w:rsid w:val="00E5752D"/>
    <w:rsid w:val="00E604C8"/>
    <w:rsid w:val="00E60625"/>
    <w:rsid w:val="00E60FBC"/>
    <w:rsid w:val="00E626F1"/>
    <w:rsid w:val="00E62BF9"/>
    <w:rsid w:val="00E62EB2"/>
    <w:rsid w:val="00E63F4D"/>
    <w:rsid w:val="00E65963"/>
    <w:rsid w:val="00E65FC6"/>
    <w:rsid w:val="00E6601B"/>
    <w:rsid w:val="00E6762B"/>
    <w:rsid w:val="00E678A8"/>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781"/>
    <w:rsid w:val="00E81C8C"/>
    <w:rsid w:val="00E81EA6"/>
    <w:rsid w:val="00E81EB4"/>
    <w:rsid w:val="00E8265C"/>
    <w:rsid w:val="00E84160"/>
    <w:rsid w:val="00E848BB"/>
    <w:rsid w:val="00E85062"/>
    <w:rsid w:val="00E85730"/>
    <w:rsid w:val="00E85C9E"/>
    <w:rsid w:val="00E86382"/>
    <w:rsid w:val="00E864D3"/>
    <w:rsid w:val="00E86890"/>
    <w:rsid w:val="00E87A0D"/>
    <w:rsid w:val="00E87EEA"/>
    <w:rsid w:val="00E903F8"/>
    <w:rsid w:val="00E924BB"/>
    <w:rsid w:val="00E93011"/>
    <w:rsid w:val="00E9368E"/>
    <w:rsid w:val="00E944FB"/>
    <w:rsid w:val="00E94BEA"/>
    <w:rsid w:val="00E952EA"/>
    <w:rsid w:val="00E960B6"/>
    <w:rsid w:val="00E961DB"/>
    <w:rsid w:val="00E969B5"/>
    <w:rsid w:val="00E97060"/>
    <w:rsid w:val="00E97128"/>
    <w:rsid w:val="00E97518"/>
    <w:rsid w:val="00EA01AF"/>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012"/>
    <w:rsid w:val="00EB3824"/>
    <w:rsid w:val="00EB3C88"/>
    <w:rsid w:val="00EB3D49"/>
    <w:rsid w:val="00EB6BA6"/>
    <w:rsid w:val="00EB6FF2"/>
    <w:rsid w:val="00EB75F7"/>
    <w:rsid w:val="00EB7758"/>
    <w:rsid w:val="00EB783B"/>
    <w:rsid w:val="00EC075B"/>
    <w:rsid w:val="00EC0805"/>
    <w:rsid w:val="00EC1291"/>
    <w:rsid w:val="00EC13C2"/>
    <w:rsid w:val="00EC1750"/>
    <w:rsid w:val="00EC1D29"/>
    <w:rsid w:val="00EC304F"/>
    <w:rsid w:val="00EC39F1"/>
    <w:rsid w:val="00EC401E"/>
    <w:rsid w:val="00EC40A9"/>
    <w:rsid w:val="00EC40DB"/>
    <w:rsid w:val="00EC4199"/>
    <w:rsid w:val="00EC4D86"/>
    <w:rsid w:val="00EC4E5D"/>
    <w:rsid w:val="00EC539F"/>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D7808"/>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038"/>
    <w:rsid w:val="00F0511C"/>
    <w:rsid w:val="00F05210"/>
    <w:rsid w:val="00F05BBB"/>
    <w:rsid w:val="00F061C4"/>
    <w:rsid w:val="00F06650"/>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1D9"/>
    <w:rsid w:val="00F23D90"/>
    <w:rsid w:val="00F241DF"/>
    <w:rsid w:val="00F249A4"/>
    <w:rsid w:val="00F263F4"/>
    <w:rsid w:val="00F2709B"/>
    <w:rsid w:val="00F27578"/>
    <w:rsid w:val="00F276F0"/>
    <w:rsid w:val="00F277EA"/>
    <w:rsid w:val="00F30164"/>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37811"/>
    <w:rsid w:val="00F37F62"/>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AE1"/>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8A9"/>
    <w:rsid w:val="00F73B4A"/>
    <w:rsid w:val="00F73D73"/>
    <w:rsid w:val="00F73EF7"/>
    <w:rsid w:val="00F73FB9"/>
    <w:rsid w:val="00F759A5"/>
    <w:rsid w:val="00F75BD4"/>
    <w:rsid w:val="00F75C16"/>
    <w:rsid w:val="00F75E08"/>
    <w:rsid w:val="00F76182"/>
    <w:rsid w:val="00F768B7"/>
    <w:rsid w:val="00F77027"/>
    <w:rsid w:val="00F80062"/>
    <w:rsid w:val="00F813DD"/>
    <w:rsid w:val="00F8158B"/>
    <w:rsid w:val="00F818E8"/>
    <w:rsid w:val="00F821DF"/>
    <w:rsid w:val="00F82378"/>
    <w:rsid w:val="00F82568"/>
    <w:rsid w:val="00F82BFC"/>
    <w:rsid w:val="00F832D4"/>
    <w:rsid w:val="00F83322"/>
    <w:rsid w:val="00F83550"/>
    <w:rsid w:val="00F83DDD"/>
    <w:rsid w:val="00F83EC8"/>
    <w:rsid w:val="00F841E2"/>
    <w:rsid w:val="00F8493A"/>
    <w:rsid w:val="00F84ADA"/>
    <w:rsid w:val="00F84EB8"/>
    <w:rsid w:val="00F84F5D"/>
    <w:rsid w:val="00F85BC9"/>
    <w:rsid w:val="00F85DC6"/>
    <w:rsid w:val="00F85F9D"/>
    <w:rsid w:val="00F86A7E"/>
    <w:rsid w:val="00F87291"/>
    <w:rsid w:val="00F87D91"/>
    <w:rsid w:val="00F87EE9"/>
    <w:rsid w:val="00F903F4"/>
    <w:rsid w:val="00F90950"/>
    <w:rsid w:val="00F90F66"/>
    <w:rsid w:val="00F910DF"/>
    <w:rsid w:val="00F911B6"/>
    <w:rsid w:val="00F92492"/>
    <w:rsid w:val="00F92E1A"/>
    <w:rsid w:val="00F93C92"/>
    <w:rsid w:val="00F945DD"/>
    <w:rsid w:val="00F94B9B"/>
    <w:rsid w:val="00F94FCF"/>
    <w:rsid w:val="00F9668C"/>
    <w:rsid w:val="00F96D89"/>
    <w:rsid w:val="00F96F47"/>
    <w:rsid w:val="00F970E1"/>
    <w:rsid w:val="00F977E1"/>
    <w:rsid w:val="00F97C1F"/>
    <w:rsid w:val="00FA0DD6"/>
    <w:rsid w:val="00FA1D0C"/>
    <w:rsid w:val="00FA2D89"/>
    <w:rsid w:val="00FA3054"/>
    <w:rsid w:val="00FA3379"/>
    <w:rsid w:val="00FA3BD0"/>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A87"/>
    <w:rsid w:val="00FB6F4D"/>
    <w:rsid w:val="00FB77E1"/>
    <w:rsid w:val="00FC02AA"/>
    <w:rsid w:val="00FC0351"/>
    <w:rsid w:val="00FC074A"/>
    <w:rsid w:val="00FC0A81"/>
    <w:rsid w:val="00FC0B8B"/>
    <w:rsid w:val="00FC109F"/>
    <w:rsid w:val="00FC1DD7"/>
    <w:rsid w:val="00FC31D3"/>
    <w:rsid w:val="00FC3C7C"/>
    <w:rsid w:val="00FC3FAD"/>
    <w:rsid w:val="00FC420D"/>
    <w:rsid w:val="00FC49E3"/>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2BC3"/>
    <w:rsid w:val="00FE3FEB"/>
    <w:rsid w:val="00FE438D"/>
    <w:rsid w:val="00FE43D9"/>
    <w:rsid w:val="00FE4544"/>
    <w:rsid w:val="00FE457C"/>
    <w:rsid w:val="00FE4E0B"/>
    <w:rsid w:val="00FE4E76"/>
    <w:rsid w:val="00FE57E6"/>
    <w:rsid w:val="00FE5901"/>
    <w:rsid w:val="00FE599F"/>
    <w:rsid w:val="00FE5DB1"/>
    <w:rsid w:val="00FE5EE5"/>
    <w:rsid w:val="00FE79C4"/>
    <w:rsid w:val="00FF0089"/>
    <w:rsid w:val="00FF0413"/>
    <w:rsid w:val="00FF06B4"/>
    <w:rsid w:val="00FF084C"/>
    <w:rsid w:val="00FF139D"/>
    <w:rsid w:val="00FF13E1"/>
    <w:rsid w:val="00FF149B"/>
    <w:rsid w:val="00FF23F2"/>
    <w:rsid w:val="00FF33D5"/>
    <w:rsid w:val="00FF3750"/>
    <w:rsid w:val="00FF3A30"/>
    <w:rsid w:val="00FF4512"/>
    <w:rsid w:val="00FF697D"/>
    <w:rsid w:val="00FF76A1"/>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3BA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63BA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63BA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38"/>
      </w:numPr>
    </w:pPr>
    <w:rPr>
      <w:color w:val="000000"/>
    </w:rPr>
  </w:style>
  <w:style w:type="paragraph" w:customStyle="1" w:styleId="Clanek11">
    <w:name w:val="Clanek 1.1"/>
    <w:basedOn w:val="Nadpis2"/>
    <w:link w:val="Clanek11Char"/>
    <w:qFormat/>
    <w:rsid w:val="00434083"/>
    <w:pPr>
      <w:keepNext w:val="0"/>
      <w:widowControl w:val="0"/>
      <w:numPr>
        <w:numId w:val="3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1"/>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34</Pages>
  <Words>16839</Words>
  <Characters>99355</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106</cp:revision>
  <cp:lastPrinted>2025-09-01T12:34:00Z</cp:lastPrinted>
  <dcterms:created xsi:type="dcterms:W3CDTF">2025-08-28T10:04:00Z</dcterms:created>
  <dcterms:modified xsi:type="dcterms:W3CDTF">2025-09-02T06:18:00Z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